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5D8F3" w14:textId="77777777" w:rsidR="006907FE" w:rsidRPr="00060ED3" w:rsidRDefault="006907FE" w:rsidP="00A00620">
      <w:pPr>
        <w:spacing w:before="120" w:after="0"/>
        <w:rPr>
          <w:rFonts w:asciiTheme="minorHAnsi" w:hAnsiTheme="minorHAnsi"/>
        </w:rPr>
      </w:pPr>
      <w:bookmarkStart w:id="0" w:name="_Toc451861944"/>
      <w:bookmarkStart w:id="1" w:name="_GoBack"/>
      <w:bookmarkEnd w:id="1"/>
    </w:p>
    <w:p w14:paraId="7E35BD6B" w14:textId="77777777" w:rsidR="00351090" w:rsidRPr="00060ED3" w:rsidRDefault="00351090" w:rsidP="006907FE">
      <w:pPr>
        <w:pStyle w:val="Pta"/>
        <w:keepNext/>
        <w:keepLines/>
        <w:tabs>
          <w:tab w:val="clear" w:pos="4536"/>
          <w:tab w:val="clear" w:pos="9072"/>
        </w:tabs>
        <w:spacing w:before="120" w:after="0" w:line="240" w:lineRule="auto"/>
        <w:rPr>
          <w:rFonts w:asciiTheme="minorHAnsi" w:hAnsiTheme="minorHAnsi"/>
          <w:color w:val="1F497D"/>
        </w:rPr>
      </w:pPr>
    </w:p>
    <w:p w14:paraId="2C64F5AD" w14:textId="77777777" w:rsidR="00351090" w:rsidRPr="00060ED3" w:rsidRDefault="00351090" w:rsidP="00351090">
      <w:pPr>
        <w:spacing w:line="24" w:lineRule="atLeast"/>
        <w:jc w:val="center"/>
        <w:rPr>
          <w:rFonts w:asciiTheme="minorHAnsi" w:hAnsiTheme="minorHAnsi"/>
          <w:color w:val="1F497D"/>
        </w:rPr>
      </w:pPr>
    </w:p>
    <w:p w14:paraId="3831B5DB" w14:textId="77777777" w:rsidR="00351090" w:rsidRPr="00060ED3" w:rsidRDefault="00351090" w:rsidP="00351090">
      <w:pPr>
        <w:spacing w:line="24" w:lineRule="atLeast"/>
        <w:jc w:val="center"/>
        <w:rPr>
          <w:rFonts w:asciiTheme="minorHAnsi" w:hAnsiTheme="minorHAnsi"/>
          <w:color w:val="1F497D"/>
        </w:rPr>
      </w:pPr>
    </w:p>
    <w:p w14:paraId="661A5B63" w14:textId="77777777" w:rsidR="00351090" w:rsidRPr="00060ED3" w:rsidRDefault="00351090" w:rsidP="00351090">
      <w:pPr>
        <w:spacing w:line="24" w:lineRule="atLeast"/>
        <w:jc w:val="center"/>
        <w:rPr>
          <w:rFonts w:asciiTheme="minorHAnsi" w:hAnsiTheme="minorHAnsi"/>
          <w:color w:val="1F497D"/>
        </w:rPr>
      </w:pPr>
    </w:p>
    <w:p w14:paraId="1C30D416" w14:textId="77777777" w:rsidR="00351090" w:rsidRPr="00060ED3" w:rsidRDefault="00351090" w:rsidP="00351090">
      <w:pPr>
        <w:spacing w:line="24" w:lineRule="atLeast"/>
        <w:jc w:val="center"/>
        <w:rPr>
          <w:rFonts w:asciiTheme="minorHAnsi" w:hAnsiTheme="minorHAnsi"/>
          <w:color w:val="1F497D"/>
        </w:rPr>
      </w:pPr>
    </w:p>
    <w:p w14:paraId="0CA4DF36" w14:textId="77777777" w:rsidR="00351090" w:rsidRPr="00535EE8" w:rsidRDefault="00351090" w:rsidP="00351090">
      <w:pPr>
        <w:spacing w:line="24" w:lineRule="atLeast"/>
        <w:jc w:val="center"/>
        <w:rPr>
          <w:rFonts w:asciiTheme="minorHAnsi" w:hAnsiTheme="minorHAnsi"/>
          <w:color w:val="1F497D"/>
          <w:sz w:val="52"/>
          <w:szCs w:val="52"/>
        </w:rPr>
      </w:pPr>
    </w:p>
    <w:p w14:paraId="60D7501B" w14:textId="406B6146" w:rsidR="00351090" w:rsidRPr="00535EE8" w:rsidRDefault="00351090" w:rsidP="00351090">
      <w:pPr>
        <w:spacing w:line="24" w:lineRule="atLeast"/>
        <w:jc w:val="center"/>
        <w:rPr>
          <w:rFonts w:asciiTheme="minorHAnsi" w:hAnsiTheme="minorHAnsi"/>
          <w:b/>
          <w:bCs/>
          <w:smallCaps/>
          <w:color w:val="002060"/>
          <w:sz w:val="52"/>
          <w:szCs w:val="52"/>
        </w:rPr>
      </w:pPr>
      <w:r w:rsidRPr="00535EE8">
        <w:rPr>
          <w:rFonts w:asciiTheme="minorHAnsi" w:hAnsiTheme="minorHAnsi"/>
          <w:b/>
          <w:bCs/>
          <w:smallCaps/>
          <w:color w:val="002060"/>
          <w:sz w:val="52"/>
          <w:szCs w:val="52"/>
        </w:rPr>
        <w:t>Príručka k oprávnenosti výdavkov pre Nástroj na prepájanie Európy (CEF)</w:t>
      </w:r>
    </w:p>
    <w:p w14:paraId="3F2903E2" w14:textId="77777777" w:rsidR="00351090" w:rsidRPr="00535EE8" w:rsidRDefault="00351090" w:rsidP="00351090">
      <w:pPr>
        <w:spacing w:line="24" w:lineRule="atLeast"/>
        <w:jc w:val="center"/>
        <w:rPr>
          <w:rFonts w:asciiTheme="minorHAnsi" w:hAnsiTheme="minorHAnsi"/>
          <w:b/>
          <w:bCs/>
          <w:smallCaps/>
          <w:color w:val="595959"/>
          <w:sz w:val="28"/>
          <w:szCs w:val="28"/>
        </w:rPr>
      </w:pPr>
      <w:r w:rsidRPr="00535EE8">
        <w:rPr>
          <w:rFonts w:asciiTheme="minorHAnsi" w:hAnsiTheme="minorHAnsi"/>
          <w:b/>
          <w:bCs/>
          <w:smallCaps/>
          <w:color w:val="595959"/>
          <w:sz w:val="28"/>
          <w:szCs w:val="28"/>
        </w:rPr>
        <w:t>dopravná infraštruktúra</w:t>
      </w:r>
    </w:p>
    <w:p w14:paraId="2386DA68" w14:textId="77777777" w:rsidR="00351090" w:rsidRPr="00060ED3" w:rsidRDefault="00351090" w:rsidP="00351090">
      <w:pPr>
        <w:spacing w:line="24" w:lineRule="atLeast"/>
        <w:jc w:val="center"/>
        <w:rPr>
          <w:rFonts w:asciiTheme="minorHAnsi" w:hAnsiTheme="minorHAnsi"/>
          <w:b/>
          <w:bCs/>
          <w:i/>
          <w:smallCaps/>
          <w:color w:val="595959"/>
        </w:rPr>
      </w:pPr>
    </w:p>
    <w:p w14:paraId="07759171" w14:textId="77777777" w:rsidR="00351090" w:rsidRPr="00060ED3" w:rsidRDefault="00351090" w:rsidP="00351090">
      <w:pPr>
        <w:spacing w:line="24" w:lineRule="atLeast"/>
        <w:jc w:val="center"/>
        <w:rPr>
          <w:rFonts w:asciiTheme="minorHAnsi" w:hAnsiTheme="minorHAnsi"/>
          <w:b/>
          <w:bCs/>
          <w:i/>
          <w:smallCaps/>
          <w:color w:val="595959"/>
        </w:rPr>
      </w:pPr>
    </w:p>
    <w:p w14:paraId="44593E5E" w14:textId="77777777" w:rsidR="00351090" w:rsidRPr="00060ED3" w:rsidRDefault="00351090" w:rsidP="00351090">
      <w:pPr>
        <w:spacing w:line="24" w:lineRule="atLeast"/>
        <w:jc w:val="center"/>
        <w:rPr>
          <w:rFonts w:asciiTheme="minorHAnsi" w:hAnsiTheme="minorHAnsi"/>
          <w:b/>
          <w:bCs/>
          <w:i/>
          <w:smallCaps/>
          <w:color w:val="595959"/>
        </w:rPr>
      </w:pPr>
    </w:p>
    <w:tbl>
      <w:tblPr>
        <w:tblpPr w:leftFromText="141" w:rightFromText="141" w:vertAnchor="text" w:horzAnchor="margin" w:tblpY="1183"/>
        <w:tblW w:w="0" w:type="auto"/>
        <w:tblLook w:val="04A0" w:firstRow="1" w:lastRow="0" w:firstColumn="1" w:lastColumn="0" w:noHBand="0" w:noVBand="1"/>
      </w:tblPr>
      <w:tblGrid>
        <w:gridCol w:w="4077"/>
        <w:gridCol w:w="2241"/>
      </w:tblGrid>
      <w:tr w:rsidR="00351090" w:rsidRPr="00060ED3" w14:paraId="5F0E82CD" w14:textId="77777777" w:rsidTr="00B1604F">
        <w:tc>
          <w:tcPr>
            <w:tcW w:w="4077" w:type="dxa"/>
            <w:shd w:val="clear" w:color="auto" w:fill="D9E2F3"/>
            <w:vAlign w:val="center"/>
          </w:tcPr>
          <w:p w14:paraId="2EBA7D55" w14:textId="4F75BDF3" w:rsidR="00351090" w:rsidRPr="00060ED3" w:rsidRDefault="00351090" w:rsidP="00351090">
            <w:pPr>
              <w:spacing w:after="0" w:line="24" w:lineRule="atLeast"/>
              <w:rPr>
                <w:rFonts w:asciiTheme="minorHAnsi" w:hAnsiTheme="minorHAnsi" w:cs="Calibri"/>
                <w:color w:val="002060"/>
              </w:rPr>
            </w:pPr>
            <w:r w:rsidRPr="00060ED3">
              <w:rPr>
                <w:rFonts w:asciiTheme="minorHAnsi" w:hAnsiTheme="minorHAnsi" w:cs="Calibri"/>
                <w:color w:val="002060"/>
              </w:rPr>
              <w:t xml:space="preserve">Verzia: </w:t>
            </w:r>
            <w:r w:rsidR="00E31972" w:rsidRPr="00060ED3">
              <w:rPr>
                <w:rFonts w:asciiTheme="minorHAnsi" w:hAnsiTheme="minorHAnsi" w:cs="Calibri"/>
                <w:color w:val="002060"/>
              </w:rPr>
              <w:t>1.0</w:t>
            </w:r>
          </w:p>
        </w:tc>
        <w:tc>
          <w:tcPr>
            <w:tcW w:w="2241" w:type="dxa"/>
            <w:shd w:val="clear" w:color="auto" w:fill="auto"/>
          </w:tcPr>
          <w:p w14:paraId="4366EFE8" w14:textId="77777777" w:rsidR="00351090" w:rsidRPr="00060ED3" w:rsidRDefault="00351090" w:rsidP="00B1604F">
            <w:pPr>
              <w:spacing w:after="0" w:line="24" w:lineRule="atLeast"/>
              <w:rPr>
                <w:rFonts w:asciiTheme="minorHAnsi" w:hAnsiTheme="minorHAnsi" w:cs="Calibri"/>
                <w:b/>
                <w:color w:val="002060"/>
              </w:rPr>
            </w:pPr>
          </w:p>
        </w:tc>
      </w:tr>
      <w:tr w:rsidR="00351090" w:rsidRPr="00060ED3" w14:paraId="34BC990F" w14:textId="77777777" w:rsidTr="00B1604F">
        <w:tc>
          <w:tcPr>
            <w:tcW w:w="4077" w:type="dxa"/>
            <w:shd w:val="clear" w:color="auto" w:fill="D9E2F3"/>
            <w:vAlign w:val="center"/>
          </w:tcPr>
          <w:p w14:paraId="4ABCE56A" w14:textId="21A4A10B" w:rsidR="00351090" w:rsidRPr="00060ED3" w:rsidRDefault="00351090" w:rsidP="00351090">
            <w:pPr>
              <w:spacing w:after="0" w:line="24" w:lineRule="atLeast"/>
              <w:rPr>
                <w:rFonts w:asciiTheme="minorHAnsi" w:hAnsiTheme="minorHAnsi" w:cs="Calibri"/>
                <w:color w:val="002060"/>
              </w:rPr>
            </w:pPr>
            <w:r w:rsidRPr="00060ED3">
              <w:rPr>
                <w:rFonts w:asciiTheme="minorHAnsi" w:hAnsiTheme="minorHAnsi" w:cs="Calibri"/>
                <w:color w:val="002060"/>
              </w:rPr>
              <w:t xml:space="preserve">Dátum  platnosti  od:  </w:t>
            </w:r>
          </w:p>
        </w:tc>
        <w:tc>
          <w:tcPr>
            <w:tcW w:w="2241" w:type="dxa"/>
            <w:shd w:val="clear" w:color="auto" w:fill="auto"/>
          </w:tcPr>
          <w:p w14:paraId="4BB9DF69" w14:textId="77777777" w:rsidR="00351090" w:rsidRPr="00060ED3" w:rsidRDefault="00351090" w:rsidP="00B1604F">
            <w:pPr>
              <w:spacing w:after="0" w:line="24" w:lineRule="atLeast"/>
              <w:rPr>
                <w:rFonts w:asciiTheme="minorHAnsi" w:hAnsiTheme="minorHAnsi" w:cs="Calibri"/>
                <w:b/>
                <w:color w:val="002060"/>
              </w:rPr>
            </w:pPr>
          </w:p>
        </w:tc>
      </w:tr>
    </w:tbl>
    <w:p w14:paraId="4248AD17" w14:textId="77777777" w:rsidR="00351090" w:rsidRPr="00060ED3" w:rsidRDefault="00351090" w:rsidP="00351090">
      <w:pPr>
        <w:spacing w:line="24" w:lineRule="atLeast"/>
        <w:jc w:val="both"/>
        <w:rPr>
          <w:rFonts w:asciiTheme="minorHAnsi" w:hAnsiTheme="minorHAnsi"/>
          <w:b/>
          <w:bCs/>
          <w:i/>
          <w:smallCaps/>
          <w:color w:val="002060"/>
        </w:rPr>
      </w:pPr>
    </w:p>
    <w:p w14:paraId="7925209F" w14:textId="77777777" w:rsidR="00351090" w:rsidRPr="00060ED3" w:rsidRDefault="00351090" w:rsidP="00351090">
      <w:pPr>
        <w:spacing w:line="24" w:lineRule="atLeast"/>
        <w:jc w:val="both"/>
        <w:rPr>
          <w:rFonts w:asciiTheme="minorHAnsi" w:hAnsiTheme="minorHAnsi"/>
          <w:b/>
          <w:bCs/>
          <w:i/>
          <w:smallCaps/>
          <w:color w:val="002060"/>
        </w:rPr>
      </w:pPr>
    </w:p>
    <w:p w14:paraId="206168BA" w14:textId="77777777" w:rsidR="00351090" w:rsidRPr="00060ED3" w:rsidRDefault="00351090" w:rsidP="00351090">
      <w:pPr>
        <w:spacing w:line="24" w:lineRule="atLeast"/>
        <w:jc w:val="both"/>
        <w:rPr>
          <w:rFonts w:asciiTheme="minorHAnsi" w:hAnsiTheme="minorHAnsi"/>
          <w:b/>
          <w:bCs/>
          <w:i/>
          <w:smallCaps/>
          <w:color w:val="002060"/>
        </w:rPr>
      </w:pPr>
    </w:p>
    <w:p w14:paraId="24AEC375" w14:textId="77777777" w:rsidR="00535EE8" w:rsidRDefault="00535EE8" w:rsidP="00351090">
      <w:pPr>
        <w:spacing w:line="24" w:lineRule="atLeast"/>
        <w:jc w:val="both"/>
        <w:rPr>
          <w:rFonts w:asciiTheme="minorHAnsi" w:hAnsiTheme="minorHAnsi"/>
          <w:b/>
          <w:bCs/>
          <w:i/>
          <w:smallCaps/>
          <w:color w:val="002060"/>
        </w:rPr>
      </w:pPr>
    </w:p>
    <w:p w14:paraId="5F8D28A2" w14:textId="77777777" w:rsidR="00535EE8" w:rsidRDefault="00535EE8" w:rsidP="00351090">
      <w:pPr>
        <w:spacing w:line="24" w:lineRule="atLeast"/>
        <w:jc w:val="both"/>
        <w:rPr>
          <w:rFonts w:asciiTheme="minorHAnsi" w:hAnsiTheme="minorHAnsi"/>
          <w:b/>
          <w:bCs/>
          <w:i/>
          <w:smallCaps/>
          <w:color w:val="002060"/>
        </w:rPr>
      </w:pPr>
    </w:p>
    <w:p w14:paraId="455CB37B" w14:textId="77777777" w:rsidR="00535EE8" w:rsidRDefault="00535EE8" w:rsidP="00351090">
      <w:pPr>
        <w:spacing w:line="24" w:lineRule="atLeast"/>
        <w:jc w:val="both"/>
        <w:rPr>
          <w:rFonts w:asciiTheme="minorHAnsi" w:hAnsiTheme="minorHAnsi"/>
          <w:b/>
          <w:bCs/>
          <w:i/>
          <w:smallCaps/>
          <w:color w:val="002060"/>
        </w:rPr>
      </w:pPr>
    </w:p>
    <w:p w14:paraId="4596EC41" w14:textId="77777777" w:rsidR="00535EE8" w:rsidRDefault="00535EE8" w:rsidP="00351090">
      <w:pPr>
        <w:spacing w:line="24" w:lineRule="atLeast"/>
        <w:jc w:val="both"/>
        <w:rPr>
          <w:rFonts w:asciiTheme="minorHAnsi" w:hAnsiTheme="minorHAnsi"/>
          <w:b/>
          <w:bCs/>
          <w:i/>
          <w:smallCaps/>
          <w:color w:val="002060"/>
        </w:rPr>
      </w:pPr>
    </w:p>
    <w:p w14:paraId="05B80924" w14:textId="77777777" w:rsidR="00EF1219" w:rsidRDefault="00EF1219" w:rsidP="00351090">
      <w:pPr>
        <w:spacing w:line="24" w:lineRule="atLeast"/>
        <w:jc w:val="both"/>
        <w:rPr>
          <w:rFonts w:asciiTheme="minorHAnsi" w:hAnsiTheme="minorHAnsi"/>
          <w:b/>
          <w:bCs/>
          <w:i/>
          <w:smallCaps/>
          <w:color w:val="002060"/>
        </w:rPr>
      </w:pPr>
    </w:p>
    <w:p w14:paraId="53FB6FE0" w14:textId="2269A790" w:rsidR="00351090" w:rsidRPr="00060ED3" w:rsidRDefault="00351090" w:rsidP="00351090">
      <w:pPr>
        <w:spacing w:line="24" w:lineRule="atLeast"/>
        <w:jc w:val="both"/>
        <w:rPr>
          <w:rFonts w:asciiTheme="minorHAnsi" w:hAnsiTheme="minorHAnsi"/>
          <w:b/>
          <w:bCs/>
          <w:i/>
          <w:smallCaps/>
          <w:color w:val="002060"/>
        </w:rPr>
      </w:pPr>
      <w:r w:rsidRPr="00060ED3">
        <w:rPr>
          <w:rFonts w:asciiTheme="minorHAnsi" w:hAnsiTheme="minorHAnsi"/>
          <w:noProof/>
          <w:lang w:eastAsia="sk-SK"/>
        </w:rPr>
        <mc:AlternateContent>
          <mc:Choice Requires="wps">
            <w:drawing>
              <wp:anchor distT="45720" distB="45720" distL="114300" distR="114300" simplePos="0" relativeHeight="251659264" behindDoc="0" locked="0" layoutInCell="1" allowOverlap="1" wp14:anchorId="54F45556" wp14:editId="2F6720FF">
                <wp:simplePos x="0" y="0"/>
                <wp:positionH relativeFrom="column">
                  <wp:posOffset>-4445</wp:posOffset>
                </wp:positionH>
                <wp:positionV relativeFrom="paragraph">
                  <wp:posOffset>318135</wp:posOffset>
                </wp:positionV>
                <wp:extent cx="2304415" cy="831850"/>
                <wp:effectExtent l="0" t="2540" r="635" b="3810"/>
                <wp:wrapSquare wrapText="bothSides"/>
                <wp:docPr id="1" name="Blok text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831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7A9937" w14:textId="77777777" w:rsidR="00C33A5D" w:rsidRPr="00046133" w:rsidRDefault="00C33A5D" w:rsidP="00351090">
                            <w:pPr>
                              <w:pStyle w:val="Pta"/>
                              <w:tabs>
                                <w:tab w:val="left" w:pos="993"/>
                              </w:tabs>
                              <w:spacing w:before="120" w:after="0" w:line="240" w:lineRule="auto"/>
                              <w:rPr>
                                <w:rFonts w:cs="Calibri"/>
                              </w:rPr>
                            </w:pPr>
                            <w:r w:rsidRPr="00046133">
                              <w:rPr>
                                <w:rFonts w:cs="Calibri"/>
                                <w:smallCaps/>
                              </w:rPr>
                              <w:t>Schválil:</w:t>
                            </w:r>
                            <w:r w:rsidRPr="00046133">
                              <w:rPr>
                                <w:rFonts w:cs="Calibri"/>
                              </w:rPr>
                              <w:t xml:space="preserve"> </w:t>
                            </w:r>
                            <w:r>
                              <w:rPr>
                                <w:rFonts w:cs="Calibri"/>
                              </w:rPr>
                              <w:t xml:space="preserve">  </w:t>
                            </w:r>
                            <w:r w:rsidRPr="00046133">
                              <w:rPr>
                                <w:rFonts w:cs="Calibri"/>
                              </w:rPr>
                              <w:t xml:space="preserve"> </w:t>
                            </w:r>
                            <w:r>
                              <w:rPr>
                                <w:rFonts w:cs="Calibri"/>
                              </w:rPr>
                              <w:t>Mgr. Juraj Méry</w:t>
                            </w:r>
                          </w:p>
                          <w:p w14:paraId="46549CB6" w14:textId="77777777" w:rsidR="00C33A5D" w:rsidRPr="00046133" w:rsidRDefault="00C33A5D" w:rsidP="00351090">
                            <w:pPr>
                              <w:pStyle w:val="Pta"/>
                              <w:tabs>
                                <w:tab w:val="left" w:pos="708"/>
                              </w:tabs>
                              <w:spacing w:before="120" w:after="0" w:line="240" w:lineRule="auto"/>
                              <w:rPr>
                                <w:rFonts w:cs="Calibri"/>
                              </w:rPr>
                            </w:pPr>
                            <w:r w:rsidRPr="00046133">
                              <w:rPr>
                                <w:rFonts w:cs="Calibri"/>
                              </w:rPr>
                              <w:tab/>
                              <w:t xml:space="preserve">     generáln</w:t>
                            </w:r>
                            <w:r>
                              <w:rPr>
                                <w:rFonts w:cs="Calibri"/>
                              </w:rPr>
                              <w:t>y</w:t>
                            </w:r>
                            <w:r w:rsidRPr="00046133">
                              <w:rPr>
                                <w:rFonts w:cs="Calibri"/>
                              </w:rPr>
                              <w:t xml:space="preserve"> riaditeľ </w:t>
                            </w:r>
                          </w:p>
                          <w:p w14:paraId="370CC1C4" w14:textId="77777777" w:rsidR="00C33A5D" w:rsidRPr="007A2530" w:rsidRDefault="00C33A5D" w:rsidP="00351090">
                            <w:pPr>
                              <w:pStyle w:val="Pta"/>
                              <w:tabs>
                                <w:tab w:val="left" w:pos="708"/>
                              </w:tabs>
                              <w:spacing w:before="120" w:after="0" w:line="240" w:lineRule="auto"/>
                              <w:rPr>
                                <w:rFonts w:cs="Calibri"/>
                              </w:rPr>
                            </w:pPr>
                            <w:r w:rsidRPr="00046133">
                              <w:rPr>
                                <w:rFonts w:cs="Calibri"/>
                              </w:rPr>
                              <w:tab/>
                              <w:t xml:space="preserve">     sekcie riadenia projektov</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Blok textu 1" o:spid="_x0000_s1026" type="#_x0000_t202" style="position:absolute;left:0;text-align:left;margin-left:-.35pt;margin-top:25.05pt;width:181.45pt;height:65.5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" stroked="f">
                <v:textbox style="mso-fit-shape-to-text:t">
                  <w:txbxContent>
                    <w:p w14:paraId="3C7A9937" w14:textId="77777777" w:rsidR="00C33A5D" w:rsidRPr="00046133" w:rsidRDefault="00C33A5D" w:rsidP="00351090">
                      <w:pPr>
                        <w:pStyle w:val="Pta"/>
                        <w:tabs>
                          <w:tab w:val="left" w:pos="993"/>
                        </w:tabs>
                        <w:spacing w:before="120" w:after="0" w:line="240" w:lineRule="auto"/>
                        <w:rPr>
                          <w:rFonts w:cs="Calibri"/>
                        </w:rPr>
                      </w:pPr>
                      <w:r w:rsidRPr="00046133">
                        <w:rPr>
                          <w:rFonts w:cs="Calibri"/>
                          <w:smallCaps/>
                        </w:rPr>
                        <w:t>Schválil:</w:t>
                      </w:r>
                      <w:r w:rsidRPr="00046133">
                        <w:rPr>
                          <w:rFonts w:cs="Calibri"/>
                        </w:rPr>
                        <w:t xml:space="preserve"> </w:t>
                      </w:r>
                      <w:r>
                        <w:rPr>
                          <w:rFonts w:cs="Calibri"/>
                        </w:rPr>
                        <w:t xml:space="preserve">  </w:t>
                      </w:r>
                      <w:r w:rsidRPr="00046133">
                        <w:rPr>
                          <w:rFonts w:cs="Calibri"/>
                        </w:rPr>
                        <w:t xml:space="preserve"> </w:t>
                      </w:r>
                      <w:r>
                        <w:rPr>
                          <w:rFonts w:cs="Calibri"/>
                        </w:rPr>
                        <w:t>Mgr. Juraj Méry</w:t>
                      </w:r>
                    </w:p>
                    <w:p w14:paraId="46549CB6" w14:textId="77777777" w:rsidR="00C33A5D" w:rsidRPr="00046133" w:rsidRDefault="00C33A5D" w:rsidP="00351090">
                      <w:pPr>
                        <w:pStyle w:val="Pta"/>
                        <w:tabs>
                          <w:tab w:val="left" w:pos="708"/>
                        </w:tabs>
                        <w:spacing w:before="120" w:after="0" w:line="240" w:lineRule="auto"/>
                        <w:rPr>
                          <w:rFonts w:cs="Calibri"/>
                        </w:rPr>
                      </w:pPr>
                      <w:r w:rsidRPr="00046133">
                        <w:rPr>
                          <w:rFonts w:cs="Calibri"/>
                        </w:rPr>
                        <w:tab/>
                        <w:t xml:space="preserve">     generáln</w:t>
                      </w:r>
                      <w:r>
                        <w:rPr>
                          <w:rFonts w:cs="Calibri"/>
                        </w:rPr>
                        <w:t>y</w:t>
                      </w:r>
                      <w:r w:rsidRPr="00046133">
                        <w:rPr>
                          <w:rFonts w:cs="Calibri"/>
                        </w:rPr>
                        <w:t xml:space="preserve"> riaditeľ </w:t>
                      </w:r>
                    </w:p>
                    <w:p w14:paraId="370CC1C4" w14:textId="77777777" w:rsidR="00C33A5D" w:rsidRPr="007A2530" w:rsidRDefault="00C33A5D" w:rsidP="00351090">
                      <w:pPr>
                        <w:pStyle w:val="Pta"/>
                        <w:tabs>
                          <w:tab w:val="left" w:pos="708"/>
                        </w:tabs>
                        <w:spacing w:before="120" w:after="0" w:line="240" w:lineRule="auto"/>
                        <w:rPr>
                          <w:rFonts w:cs="Calibri"/>
                        </w:rPr>
                      </w:pPr>
                      <w:r w:rsidRPr="00046133">
                        <w:rPr>
                          <w:rFonts w:cs="Calibri"/>
                        </w:rPr>
                        <w:tab/>
                        <w:t xml:space="preserve">     sekcie riadenia projektov</w:t>
                      </w:r>
                    </w:p>
                  </w:txbxContent>
                </v:textbox>
                <w10:wrap type="square"/>
              </v:shape>
            </w:pict>
          </mc:Fallback>
        </mc:AlternateContent>
      </w:r>
    </w:p>
    <w:p w14:paraId="088A58A9" w14:textId="77777777" w:rsidR="00351090" w:rsidRPr="00060ED3" w:rsidRDefault="00351090">
      <w:pPr>
        <w:spacing w:after="160" w:line="259" w:lineRule="auto"/>
        <w:rPr>
          <w:rFonts w:asciiTheme="minorHAnsi" w:hAnsiTheme="minorHAnsi"/>
          <w:color w:val="1F497D"/>
          <w:lang w:val="x-none"/>
        </w:rPr>
      </w:pPr>
    </w:p>
    <w:p w14:paraId="1C400546" w14:textId="77777777" w:rsidR="00351090" w:rsidRPr="00060ED3" w:rsidRDefault="00351090" w:rsidP="006907FE">
      <w:pPr>
        <w:pStyle w:val="Pta"/>
        <w:keepNext/>
        <w:keepLines/>
        <w:tabs>
          <w:tab w:val="clear" w:pos="4536"/>
          <w:tab w:val="clear" w:pos="9072"/>
        </w:tabs>
        <w:spacing w:before="120" w:after="0" w:line="240" w:lineRule="auto"/>
        <w:rPr>
          <w:rFonts w:asciiTheme="minorHAnsi" w:hAnsiTheme="minorHAnsi"/>
          <w:color w:val="1F497D"/>
        </w:rPr>
      </w:pPr>
    </w:p>
    <w:p w14:paraId="117A29E7" w14:textId="3D156CF4" w:rsidR="00351090" w:rsidRDefault="00351090">
      <w:pPr>
        <w:spacing w:after="160" w:line="259" w:lineRule="auto"/>
        <w:rPr>
          <w:rFonts w:asciiTheme="minorHAnsi" w:hAnsiTheme="minorHAnsi"/>
          <w:color w:val="1F497D"/>
        </w:rPr>
      </w:pPr>
    </w:p>
    <w:p w14:paraId="39434B74" w14:textId="77777777" w:rsidR="00535EE8" w:rsidRDefault="00535EE8">
      <w:pPr>
        <w:spacing w:after="160" w:line="259" w:lineRule="auto"/>
        <w:rPr>
          <w:rFonts w:asciiTheme="minorHAnsi" w:hAnsiTheme="minorHAnsi"/>
          <w:color w:val="1F497D"/>
        </w:rPr>
      </w:pPr>
    </w:p>
    <w:p w14:paraId="65B275A8" w14:textId="77777777" w:rsidR="00535EE8" w:rsidRDefault="00535EE8">
      <w:pPr>
        <w:spacing w:after="160" w:line="259" w:lineRule="auto"/>
        <w:rPr>
          <w:rFonts w:asciiTheme="minorHAnsi" w:hAnsiTheme="minorHAnsi"/>
          <w:color w:val="1F497D"/>
        </w:rPr>
      </w:pPr>
    </w:p>
    <w:p w14:paraId="0A59D04F" w14:textId="77777777" w:rsidR="00C37D41" w:rsidRPr="00060ED3" w:rsidRDefault="00C37D41">
      <w:pPr>
        <w:spacing w:after="160" w:line="259" w:lineRule="auto"/>
        <w:rPr>
          <w:rFonts w:asciiTheme="minorHAnsi" w:hAnsiTheme="minorHAnsi"/>
          <w:color w:val="1F497D"/>
        </w:rPr>
      </w:pPr>
    </w:p>
    <w:p w14:paraId="5F80CFF9" w14:textId="5F170726" w:rsidR="006907FE" w:rsidRPr="00060ED3" w:rsidRDefault="006907FE" w:rsidP="006907FE">
      <w:pPr>
        <w:pStyle w:val="Pta"/>
        <w:keepNext/>
        <w:keepLines/>
        <w:tabs>
          <w:tab w:val="clear" w:pos="4536"/>
          <w:tab w:val="clear" w:pos="9072"/>
        </w:tabs>
        <w:spacing w:before="120" w:after="0" w:line="240" w:lineRule="auto"/>
        <w:rPr>
          <w:rFonts w:asciiTheme="minorHAnsi" w:hAnsiTheme="minorHAnsi"/>
          <w:color w:val="1F497D"/>
        </w:rPr>
      </w:pPr>
      <w:r w:rsidRPr="00060ED3">
        <w:rPr>
          <w:rFonts w:asciiTheme="minorHAnsi" w:hAnsiTheme="minorHAnsi"/>
          <w:color w:val="1F497D"/>
        </w:rPr>
        <w:lastRenderedPageBreak/>
        <w:t>Obsah</w:t>
      </w:r>
    </w:p>
    <w:p w14:paraId="529FF125" w14:textId="77777777" w:rsidR="006F5FC2" w:rsidRDefault="006907FE">
      <w:pPr>
        <w:pStyle w:val="Obsah1"/>
        <w:rPr>
          <w:rFonts w:asciiTheme="minorHAnsi" w:eastAsiaTheme="minorEastAsia" w:hAnsiTheme="minorHAnsi" w:cstheme="minorBidi"/>
          <w:b w:val="0"/>
          <w:bCs w:val="0"/>
          <w:noProof/>
          <w:sz w:val="22"/>
          <w:szCs w:val="22"/>
        </w:rPr>
      </w:pPr>
      <w:r w:rsidRPr="00060ED3">
        <w:rPr>
          <w:rFonts w:asciiTheme="minorHAnsi" w:hAnsiTheme="minorHAnsi"/>
          <w:sz w:val="22"/>
          <w:szCs w:val="22"/>
        </w:rPr>
        <w:fldChar w:fldCharType="begin"/>
      </w:r>
      <w:r w:rsidRPr="00060ED3">
        <w:rPr>
          <w:rFonts w:asciiTheme="minorHAnsi" w:hAnsiTheme="minorHAnsi"/>
          <w:sz w:val="22"/>
          <w:szCs w:val="22"/>
        </w:rPr>
        <w:instrText xml:space="preserve"> TOC \o "1-3" \h \z \u </w:instrText>
      </w:r>
      <w:r w:rsidRPr="00060ED3">
        <w:rPr>
          <w:rFonts w:asciiTheme="minorHAnsi" w:hAnsiTheme="minorHAnsi"/>
          <w:sz w:val="22"/>
          <w:szCs w:val="22"/>
        </w:rPr>
        <w:fldChar w:fldCharType="separate"/>
      </w:r>
      <w:hyperlink w:anchor="_Toc503796748" w:history="1">
        <w:r w:rsidR="006F5FC2" w:rsidRPr="00F6704A">
          <w:rPr>
            <w:rStyle w:val="Hypertextovprepojenie"/>
            <w:noProof/>
          </w:rPr>
          <w:t>1</w:t>
        </w:r>
        <w:r w:rsidR="006F5FC2">
          <w:rPr>
            <w:rFonts w:asciiTheme="minorHAnsi" w:eastAsiaTheme="minorEastAsia" w:hAnsiTheme="minorHAnsi" w:cstheme="minorBidi"/>
            <w:b w:val="0"/>
            <w:bCs w:val="0"/>
            <w:noProof/>
            <w:sz w:val="22"/>
            <w:szCs w:val="22"/>
          </w:rPr>
          <w:tab/>
        </w:r>
        <w:r w:rsidR="006F5FC2" w:rsidRPr="00F6704A">
          <w:rPr>
            <w:rStyle w:val="Hypertextovprepojenie"/>
            <w:noProof/>
          </w:rPr>
          <w:t>Úvod</w:t>
        </w:r>
        <w:r w:rsidR="006F5FC2">
          <w:rPr>
            <w:noProof/>
            <w:webHidden/>
          </w:rPr>
          <w:tab/>
        </w:r>
        <w:r w:rsidR="006F5FC2">
          <w:rPr>
            <w:noProof/>
            <w:webHidden/>
          </w:rPr>
          <w:fldChar w:fldCharType="begin"/>
        </w:r>
        <w:r w:rsidR="006F5FC2">
          <w:rPr>
            <w:noProof/>
            <w:webHidden/>
          </w:rPr>
          <w:instrText xml:space="preserve"> PAGEREF _Toc503796748 \h </w:instrText>
        </w:r>
        <w:r w:rsidR="006F5FC2">
          <w:rPr>
            <w:noProof/>
            <w:webHidden/>
          </w:rPr>
        </w:r>
        <w:r w:rsidR="006F5FC2">
          <w:rPr>
            <w:noProof/>
            <w:webHidden/>
          </w:rPr>
          <w:fldChar w:fldCharType="separate"/>
        </w:r>
        <w:r w:rsidR="00464DE7">
          <w:rPr>
            <w:noProof/>
            <w:webHidden/>
          </w:rPr>
          <w:t>4</w:t>
        </w:r>
        <w:r w:rsidR="006F5FC2">
          <w:rPr>
            <w:noProof/>
            <w:webHidden/>
          </w:rPr>
          <w:fldChar w:fldCharType="end"/>
        </w:r>
      </w:hyperlink>
    </w:p>
    <w:p w14:paraId="5CF2FBDF" w14:textId="77777777" w:rsidR="006F5FC2" w:rsidRDefault="00CE376A">
      <w:pPr>
        <w:pStyle w:val="Obsah2"/>
        <w:rPr>
          <w:rFonts w:asciiTheme="minorHAnsi" w:eastAsiaTheme="minorEastAsia" w:hAnsiTheme="minorHAnsi" w:cstheme="minorBidi"/>
          <w:iCs w:val="0"/>
          <w:noProof/>
          <w:sz w:val="22"/>
          <w:szCs w:val="22"/>
        </w:rPr>
      </w:pPr>
      <w:hyperlink w:anchor="_Toc503796749" w:history="1">
        <w:r w:rsidR="006F5FC2" w:rsidRPr="00F6704A">
          <w:rPr>
            <w:rStyle w:val="Hypertextovprepojenie"/>
            <w:noProof/>
          </w:rPr>
          <w:t>1.1</w:t>
        </w:r>
        <w:r w:rsidR="006F5FC2">
          <w:rPr>
            <w:rFonts w:asciiTheme="minorHAnsi" w:eastAsiaTheme="minorEastAsia" w:hAnsiTheme="minorHAnsi" w:cstheme="minorBidi"/>
            <w:iCs w:val="0"/>
            <w:noProof/>
            <w:sz w:val="22"/>
            <w:szCs w:val="22"/>
          </w:rPr>
          <w:tab/>
        </w:r>
        <w:r w:rsidR="006F5FC2" w:rsidRPr="00F6704A">
          <w:rPr>
            <w:rStyle w:val="Hypertextovprepojenie"/>
            <w:noProof/>
          </w:rPr>
          <w:t>Cieľ príručky</w:t>
        </w:r>
        <w:r w:rsidR="006F5FC2">
          <w:rPr>
            <w:noProof/>
            <w:webHidden/>
          </w:rPr>
          <w:tab/>
        </w:r>
        <w:r w:rsidR="006F5FC2">
          <w:rPr>
            <w:noProof/>
            <w:webHidden/>
          </w:rPr>
          <w:fldChar w:fldCharType="begin"/>
        </w:r>
        <w:r w:rsidR="006F5FC2">
          <w:rPr>
            <w:noProof/>
            <w:webHidden/>
          </w:rPr>
          <w:instrText xml:space="preserve"> PAGEREF _Toc503796749 \h </w:instrText>
        </w:r>
        <w:r w:rsidR="006F5FC2">
          <w:rPr>
            <w:noProof/>
            <w:webHidden/>
          </w:rPr>
        </w:r>
        <w:r w:rsidR="006F5FC2">
          <w:rPr>
            <w:noProof/>
            <w:webHidden/>
          </w:rPr>
          <w:fldChar w:fldCharType="separate"/>
        </w:r>
        <w:r w:rsidR="00464DE7">
          <w:rPr>
            <w:noProof/>
            <w:webHidden/>
          </w:rPr>
          <w:t>4</w:t>
        </w:r>
        <w:r w:rsidR="006F5FC2">
          <w:rPr>
            <w:noProof/>
            <w:webHidden/>
          </w:rPr>
          <w:fldChar w:fldCharType="end"/>
        </w:r>
      </w:hyperlink>
    </w:p>
    <w:p w14:paraId="70B57546" w14:textId="77777777" w:rsidR="006F5FC2" w:rsidRDefault="00CE376A">
      <w:pPr>
        <w:pStyle w:val="Obsah2"/>
        <w:rPr>
          <w:rFonts w:asciiTheme="minorHAnsi" w:eastAsiaTheme="minorEastAsia" w:hAnsiTheme="minorHAnsi" w:cstheme="minorBidi"/>
          <w:iCs w:val="0"/>
          <w:noProof/>
          <w:sz w:val="22"/>
          <w:szCs w:val="22"/>
        </w:rPr>
      </w:pPr>
      <w:hyperlink w:anchor="_Toc503796750" w:history="1">
        <w:r w:rsidR="006F5FC2" w:rsidRPr="00F6704A">
          <w:rPr>
            <w:rStyle w:val="Hypertextovprepojenie"/>
            <w:noProof/>
          </w:rPr>
          <w:t>1.2</w:t>
        </w:r>
        <w:r w:rsidR="006F5FC2">
          <w:rPr>
            <w:rFonts w:asciiTheme="minorHAnsi" w:eastAsiaTheme="minorEastAsia" w:hAnsiTheme="minorHAnsi" w:cstheme="minorBidi"/>
            <w:iCs w:val="0"/>
            <w:noProof/>
            <w:sz w:val="22"/>
            <w:szCs w:val="22"/>
          </w:rPr>
          <w:tab/>
        </w:r>
        <w:r w:rsidR="006F5FC2" w:rsidRPr="00F6704A">
          <w:rPr>
            <w:rStyle w:val="Hypertextovprepojenie"/>
            <w:noProof/>
          </w:rPr>
          <w:t>Vydávanie príručky, platnosť a účinnosť príručky</w:t>
        </w:r>
        <w:r w:rsidR="006F5FC2">
          <w:rPr>
            <w:noProof/>
            <w:webHidden/>
          </w:rPr>
          <w:tab/>
        </w:r>
        <w:r w:rsidR="006F5FC2">
          <w:rPr>
            <w:noProof/>
            <w:webHidden/>
          </w:rPr>
          <w:fldChar w:fldCharType="begin"/>
        </w:r>
        <w:r w:rsidR="006F5FC2">
          <w:rPr>
            <w:noProof/>
            <w:webHidden/>
          </w:rPr>
          <w:instrText xml:space="preserve"> PAGEREF _Toc503796750 \h </w:instrText>
        </w:r>
        <w:r w:rsidR="006F5FC2">
          <w:rPr>
            <w:noProof/>
            <w:webHidden/>
          </w:rPr>
        </w:r>
        <w:r w:rsidR="006F5FC2">
          <w:rPr>
            <w:noProof/>
            <w:webHidden/>
          </w:rPr>
          <w:fldChar w:fldCharType="separate"/>
        </w:r>
        <w:r w:rsidR="00464DE7">
          <w:rPr>
            <w:noProof/>
            <w:webHidden/>
          </w:rPr>
          <w:t>4</w:t>
        </w:r>
        <w:r w:rsidR="006F5FC2">
          <w:rPr>
            <w:noProof/>
            <w:webHidden/>
          </w:rPr>
          <w:fldChar w:fldCharType="end"/>
        </w:r>
      </w:hyperlink>
    </w:p>
    <w:p w14:paraId="7C60E168" w14:textId="77777777" w:rsidR="006F5FC2" w:rsidRDefault="00CE376A">
      <w:pPr>
        <w:pStyle w:val="Obsah1"/>
        <w:rPr>
          <w:rFonts w:asciiTheme="minorHAnsi" w:eastAsiaTheme="minorEastAsia" w:hAnsiTheme="minorHAnsi" w:cstheme="minorBidi"/>
          <w:b w:val="0"/>
          <w:bCs w:val="0"/>
          <w:noProof/>
          <w:sz w:val="22"/>
          <w:szCs w:val="22"/>
        </w:rPr>
      </w:pPr>
      <w:hyperlink w:anchor="_Toc503796751" w:history="1">
        <w:r w:rsidR="006F5FC2" w:rsidRPr="00F6704A">
          <w:rPr>
            <w:rStyle w:val="Hypertextovprepojenie"/>
            <w:noProof/>
          </w:rPr>
          <w:t>2</w:t>
        </w:r>
        <w:r w:rsidR="006F5FC2">
          <w:rPr>
            <w:rFonts w:asciiTheme="minorHAnsi" w:eastAsiaTheme="minorEastAsia" w:hAnsiTheme="minorHAnsi" w:cstheme="minorBidi"/>
            <w:b w:val="0"/>
            <w:bCs w:val="0"/>
            <w:noProof/>
            <w:sz w:val="22"/>
            <w:szCs w:val="22"/>
          </w:rPr>
          <w:tab/>
        </w:r>
        <w:r w:rsidR="006F5FC2" w:rsidRPr="00F6704A">
          <w:rPr>
            <w:rStyle w:val="Hypertextovprepojenie"/>
            <w:noProof/>
          </w:rPr>
          <w:t>Všeobecné pravidlá oprávnenosti výdavkov</w:t>
        </w:r>
        <w:r w:rsidR="006F5FC2">
          <w:rPr>
            <w:noProof/>
            <w:webHidden/>
          </w:rPr>
          <w:tab/>
        </w:r>
        <w:r w:rsidR="006F5FC2">
          <w:rPr>
            <w:noProof/>
            <w:webHidden/>
          </w:rPr>
          <w:fldChar w:fldCharType="begin"/>
        </w:r>
        <w:r w:rsidR="006F5FC2">
          <w:rPr>
            <w:noProof/>
            <w:webHidden/>
          </w:rPr>
          <w:instrText xml:space="preserve"> PAGEREF _Toc503796751 \h </w:instrText>
        </w:r>
        <w:r w:rsidR="006F5FC2">
          <w:rPr>
            <w:noProof/>
            <w:webHidden/>
          </w:rPr>
        </w:r>
        <w:r w:rsidR="006F5FC2">
          <w:rPr>
            <w:noProof/>
            <w:webHidden/>
          </w:rPr>
          <w:fldChar w:fldCharType="separate"/>
        </w:r>
        <w:r w:rsidR="00464DE7">
          <w:rPr>
            <w:noProof/>
            <w:webHidden/>
          </w:rPr>
          <w:t>5</w:t>
        </w:r>
        <w:r w:rsidR="006F5FC2">
          <w:rPr>
            <w:noProof/>
            <w:webHidden/>
          </w:rPr>
          <w:fldChar w:fldCharType="end"/>
        </w:r>
      </w:hyperlink>
    </w:p>
    <w:p w14:paraId="2BB45109" w14:textId="77777777" w:rsidR="006F5FC2" w:rsidRDefault="00CE376A">
      <w:pPr>
        <w:pStyle w:val="Obsah2"/>
        <w:rPr>
          <w:rFonts w:asciiTheme="minorHAnsi" w:eastAsiaTheme="minorEastAsia" w:hAnsiTheme="minorHAnsi" w:cstheme="minorBidi"/>
          <w:iCs w:val="0"/>
          <w:noProof/>
          <w:sz w:val="22"/>
          <w:szCs w:val="22"/>
        </w:rPr>
      </w:pPr>
      <w:hyperlink w:anchor="_Toc503796752" w:history="1">
        <w:r w:rsidR="006F5FC2" w:rsidRPr="00F6704A">
          <w:rPr>
            <w:rStyle w:val="Hypertextovprepojenie"/>
            <w:noProof/>
          </w:rPr>
          <w:t>2.1</w:t>
        </w:r>
        <w:r w:rsidR="006F5FC2">
          <w:rPr>
            <w:rFonts w:asciiTheme="minorHAnsi" w:eastAsiaTheme="minorEastAsia" w:hAnsiTheme="minorHAnsi" w:cstheme="minorBidi"/>
            <w:iCs w:val="0"/>
            <w:noProof/>
            <w:sz w:val="22"/>
            <w:szCs w:val="22"/>
          </w:rPr>
          <w:tab/>
        </w:r>
        <w:r w:rsidR="006F5FC2" w:rsidRPr="00F6704A">
          <w:rPr>
            <w:rStyle w:val="Hypertextovprepojenie"/>
            <w:noProof/>
          </w:rPr>
          <w:t>Oprávnené a neoprávnené výdavky</w:t>
        </w:r>
        <w:r w:rsidR="006F5FC2">
          <w:rPr>
            <w:noProof/>
            <w:webHidden/>
          </w:rPr>
          <w:tab/>
        </w:r>
        <w:r w:rsidR="006F5FC2">
          <w:rPr>
            <w:noProof/>
            <w:webHidden/>
          </w:rPr>
          <w:fldChar w:fldCharType="begin"/>
        </w:r>
        <w:r w:rsidR="006F5FC2">
          <w:rPr>
            <w:noProof/>
            <w:webHidden/>
          </w:rPr>
          <w:instrText xml:space="preserve"> PAGEREF _Toc503796752 \h </w:instrText>
        </w:r>
        <w:r w:rsidR="006F5FC2">
          <w:rPr>
            <w:noProof/>
            <w:webHidden/>
          </w:rPr>
        </w:r>
        <w:r w:rsidR="006F5FC2">
          <w:rPr>
            <w:noProof/>
            <w:webHidden/>
          </w:rPr>
          <w:fldChar w:fldCharType="separate"/>
        </w:r>
        <w:r w:rsidR="00464DE7">
          <w:rPr>
            <w:noProof/>
            <w:webHidden/>
          </w:rPr>
          <w:t>5</w:t>
        </w:r>
        <w:r w:rsidR="006F5FC2">
          <w:rPr>
            <w:noProof/>
            <w:webHidden/>
          </w:rPr>
          <w:fldChar w:fldCharType="end"/>
        </w:r>
      </w:hyperlink>
    </w:p>
    <w:p w14:paraId="3F95A2A8" w14:textId="77777777" w:rsidR="006F5FC2" w:rsidRDefault="00CE376A">
      <w:pPr>
        <w:pStyle w:val="Obsah3"/>
        <w:rPr>
          <w:rFonts w:asciiTheme="minorHAnsi" w:eastAsiaTheme="minorEastAsia" w:hAnsiTheme="minorHAnsi" w:cstheme="minorBidi"/>
          <w:noProof/>
          <w:sz w:val="22"/>
          <w:szCs w:val="22"/>
          <w:lang w:val="sk-SK" w:eastAsia="sk-SK"/>
        </w:rPr>
      </w:pPr>
      <w:hyperlink w:anchor="_Toc503796753" w:history="1">
        <w:r w:rsidR="006F5FC2" w:rsidRPr="00F6704A">
          <w:rPr>
            <w:rStyle w:val="Hypertextovprepojenie"/>
            <w:noProof/>
          </w:rPr>
          <w:t>2.1.1</w:t>
        </w:r>
        <w:r w:rsidR="006F5FC2">
          <w:rPr>
            <w:rFonts w:asciiTheme="minorHAnsi" w:eastAsiaTheme="minorEastAsia" w:hAnsiTheme="minorHAnsi" w:cstheme="minorBidi"/>
            <w:noProof/>
            <w:sz w:val="22"/>
            <w:szCs w:val="22"/>
            <w:lang w:val="sk-SK" w:eastAsia="sk-SK"/>
          </w:rPr>
          <w:tab/>
        </w:r>
        <w:r w:rsidR="006F5FC2" w:rsidRPr="00F6704A">
          <w:rPr>
            <w:rStyle w:val="Hypertextovprepojenie"/>
            <w:noProof/>
          </w:rPr>
          <w:t>Kontrola oprávnenosti výdavkov pri projektoch, kde je príjemcom MDV SR</w:t>
        </w:r>
        <w:r w:rsidR="006F5FC2">
          <w:rPr>
            <w:noProof/>
            <w:webHidden/>
          </w:rPr>
          <w:tab/>
        </w:r>
        <w:r w:rsidR="006F5FC2">
          <w:rPr>
            <w:noProof/>
            <w:webHidden/>
          </w:rPr>
          <w:fldChar w:fldCharType="begin"/>
        </w:r>
        <w:r w:rsidR="006F5FC2">
          <w:rPr>
            <w:noProof/>
            <w:webHidden/>
          </w:rPr>
          <w:instrText xml:space="preserve"> PAGEREF _Toc503796753 \h </w:instrText>
        </w:r>
        <w:r w:rsidR="006F5FC2">
          <w:rPr>
            <w:noProof/>
            <w:webHidden/>
          </w:rPr>
        </w:r>
        <w:r w:rsidR="006F5FC2">
          <w:rPr>
            <w:noProof/>
            <w:webHidden/>
          </w:rPr>
          <w:fldChar w:fldCharType="separate"/>
        </w:r>
        <w:r w:rsidR="00464DE7">
          <w:rPr>
            <w:noProof/>
            <w:webHidden/>
          </w:rPr>
          <w:t>7</w:t>
        </w:r>
        <w:r w:rsidR="006F5FC2">
          <w:rPr>
            <w:noProof/>
            <w:webHidden/>
          </w:rPr>
          <w:fldChar w:fldCharType="end"/>
        </w:r>
      </w:hyperlink>
    </w:p>
    <w:p w14:paraId="6A8DDF72" w14:textId="77777777" w:rsidR="006F5FC2" w:rsidRDefault="00CE376A">
      <w:pPr>
        <w:pStyle w:val="Obsah2"/>
        <w:rPr>
          <w:rFonts w:asciiTheme="minorHAnsi" w:eastAsiaTheme="minorEastAsia" w:hAnsiTheme="minorHAnsi" w:cstheme="minorBidi"/>
          <w:iCs w:val="0"/>
          <w:noProof/>
          <w:sz w:val="22"/>
          <w:szCs w:val="22"/>
        </w:rPr>
      </w:pPr>
      <w:hyperlink w:anchor="_Toc503796754" w:history="1">
        <w:r w:rsidR="006F5FC2" w:rsidRPr="00F6704A">
          <w:rPr>
            <w:rStyle w:val="Hypertextovprepojenie"/>
            <w:noProof/>
          </w:rPr>
          <w:t>2.2</w:t>
        </w:r>
        <w:r w:rsidR="006F5FC2">
          <w:rPr>
            <w:rFonts w:asciiTheme="minorHAnsi" w:eastAsiaTheme="minorEastAsia" w:hAnsiTheme="minorHAnsi" w:cstheme="minorBidi"/>
            <w:iCs w:val="0"/>
            <w:noProof/>
            <w:sz w:val="22"/>
            <w:szCs w:val="22"/>
          </w:rPr>
          <w:tab/>
        </w:r>
        <w:r w:rsidR="006F5FC2" w:rsidRPr="00F6704A">
          <w:rPr>
            <w:rStyle w:val="Hypertextovprepojenie"/>
            <w:noProof/>
          </w:rPr>
          <w:t>Osobné výdavky a cestovné náhrady</w:t>
        </w:r>
        <w:r w:rsidR="006F5FC2">
          <w:rPr>
            <w:noProof/>
            <w:webHidden/>
          </w:rPr>
          <w:tab/>
        </w:r>
        <w:r w:rsidR="006F5FC2">
          <w:rPr>
            <w:noProof/>
            <w:webHidden/>
          </w:rPr>
          <w:fldChar w:fldCharType="begin"/>
        </w:r>
        <w:r w:rsidR="006F5FC2">
          <w:rPr>
            <w:noProof/>
            <w:webHidden/>
          </w:rPr>
          <w:instrText xml:space="preserve"> PAGEREF _Toc503796754 \h </w:instrText>
        </w:r>
        <w:r w:rsidR="006F5FC2">
          <w:rPr>
            <w:noProof/>
            <w:webHidden/>
          </w:rPr>
        </w:r>
        <w:r w:rsidR="006F5FC2">
          <w:rPr>
            <w:noProof/>
            <w:webHidden/>
          </w:rPr>
          <w:fldChar w:fldCharType="separate"/>
        </w:r>
        <w:r w:rsidR="00464DE7">
          <w:rPr>
            <w:noProof/>
            <w:webHidden/>
          </w:rPr>
          <w:t>7</w:t>
        </w:r>
        <w:r w:rsidR="006F5FC2">
          <w:rPr>
            <w:noProof/>
            <w:webHidden/>
          </w:rPr>
          <w:fldChar w:fldCharType="end"/>
        </w:r>
      </w:hyperlink>
    </w:p>
    <w:p w14:paraId="5FC1FF24" w14:textId="77777777" w:rsidR="006F5FC2" w:rsidRDefault="00CE376A">
      <w:pPr>
        <w:pStyle w:val="Obsah3"/>
        <w:rPr>
          <w:rFonts w:asciiTheme="minorHAnsi" w:eastAsiaTheme="minorEastAsia" w:hAnsiTheme="minorHAnsi" w:cstheme="minorBidi"/>
          <w:noProof/>
          <w:sz w:val="22"/>
          <w:szCs w:val="22"/>
          <w:lang w:val="sk-SK" w:eastAsia="sk-SK"/>
        </w:rPr>
      </w:pPr>
      <w:hyperlink w:anchor="_Toc503796755" w:history="1">
        <w:r w:rsidR="006F5FC2" w:rsidRPr="00F6704A">
          <w:rPr>
            <w:rStyle w:val="Hypertextovprepojenie"/>
            <w:noProof/>
          </w:rPr>
          <w:t>2.2.1</w:t>
        </w:r>
        <w:r w:rsidR="006F5FC2">
          <w:rPr>
            <w:rFonts w:asciiTheme="minorHAnsi" w:eastAsiaTheme="minorEastAsia" w:hAnsiTheme="minorHAnsi" w:cstheme="minorBidi"/>
            <w:noProof/>
            <w:sz w:val="22"/>
            <w:szCs w:val="22"/>
            <w:lang w:val="sk-SK" w:eastAsia="sk-SK"/>
          </w:rPr>
          <w:tab/>
        </w:r>
        <w:r w:rsidR="006F5FC2" w:rsidRPr="00F6704A">
          <w:rPr>
            <w:rStyle w:val="Hypertextovprepojenie"/>
            <w:noProof/>
          </w:rPr>
          <w:t>Osobné výdavky</w:t>
        </w:r>
        <w:r w:rsidR="006F5FC2">
          <w:rPr>
            <w:noProof/>
            <w:webHidden/>
          </w:rPr>
          <w:tab/>
        </w:r>
        <w:r w:rsidR="006F5FC2">
          <w:rPr>
            <w:noProof/>
            <w:webHidden/>
          </w:rPr>
          <w:fldChar w:fldCharType="begin"/>
        </w:r>
        <w:r w:rsidR="006F5FC2">
          <w:rPr>
            <w:noProof/>
            <w:webHidden/>
          </w:rPr>
          <w:instrText xml:space="preserve"> PAGEREF _Toc503796755 \h </w:instrText>
        </w:r>
        <w:r w:rsidR="006F5FC2">
          <w:rPr>
            <w:noProof/>
            <w:webHidden/>
          </w:rPr>
        </w:r>
        <w:r w:rsidR="006F5FC2">
          <w:rPr>
            <w:noProof/>
            <w:webHidden/>
          </w:rPr>
          <w:fldChar w:fldCharType="separate"/>
        </w:r>
        <w:r w:rsidR="00464DE7">
          <w:rPr>
            <w:noProof/>
            <w:webHidden/>
          </w:rPr>
          <w:t>7</w:t>
        </w:r>
        <w:r w:rsidR="006F5FC2">
          <w:rPr>
            <w:noProof/>
            <w:webHidden/>
          </w:rPr>
          <w:fldChar w:fldCharType="end"/>
        </w:r>
      </w:hyperlink>
    </w:p>
    <w:p w14:paraId="3065E30B" w14:textId="77777777" w:rsidR="006F5FC2" w:rsidRDefault="00CE376A">
      <w:pPr>
        <w:pStyle w:val="Obsah3"/>
        <w:rPr>
          <w:rFonts w:asciiTheme="minorHAnsi" w:eastAsiaTheme="minorEastAsia" w:hAnsiTheme="minorHAnsi" w:cstheme="minorBidi"/>
          <w:noProof/>
          <w:sz w:val="22"/>
          <w:szCs w:val="22"/>
          <w:lang w:val="sk-SK" w:eastAsia="sk-SK"/>
        </w:rPr>
      </w:pPr>
      <w:hyperlink w:anchor="_Toc503796756" w:history="1">
        <w:r w:rsidR="006F5FC2" w:rsidRPr="00F6704A">
          <w:rPr>
            <w:rStyle w:val="Hypertextovprepojenie"/>
            <w:noProof/>
          </w:rPr>
          <w:t>2.2.2</w:t>
        </w:r>
        <w:r w:rsidR="006F5FC2">
          <w:rPr>
            <w:rFonts w:asciiTheme="minorHAnsi" w:eastAsiaTheme="minorEastAsia" w:hAnsiTheme="minorHAnsi" w:cstheme="minorBidi"/>
            <w:noProof/>
            <w:sz w:val="22"/>
            <w:szCs w:val="22"/>
            <w:lang w:val="sk-SK" w:eastAsia="sk-SK"/>
          </w:rPr>
          <w:tab/>
        </w:r>
        <w:r w:rsidR="006F5FC2" w:rsidRPr="00F6704A">
          <w:rPr>
            <w:rStyle w:val="Hypertextovprepojenie"/>
            <w:noProof/>
          </w:rPr>
          <w:t>Cestovné náhrady</w:t>
        </w:r>
        <w:r w:rsidR="006F5FC2">
          <w:rPr>
            <w:noProof/>
            <w:webHidden/>
          </w:rPr>
          <w:tab/>
        </w:r>
        <w:r w:rsidR="006F5FC2">
          <w:rPr>
            <w:noProof/>
            <w:webHidden/>
          </w:rPr>
          <w:fldChar w:fldCharType="begin"/>
        </w:r>
        <w:r w:rsidR="006F5FC2">
          <w:rPr>
            <w:noProof/>
            <w:webHidden/>
          </w:rPr>
          <w:instrText xml:space="preserve"> PAGEREF _Toc503796756 \h </w:instrText>
        </w:r>
        <w:r w:rsidR="006F5FC2">
          <w:rPr>
            <w:noProof/>
            <w:webHidden/>
          </w:rPr>
        </w:r>
        <w:r w:rsidR="006F5FC2">
          <w:rPr>
            <w:noProof/>
            <w:webHidden/>
          </w:rPr>
          <w:fldChar w:fldCharType="separate"/>
        </w:r>
        <w:r w:rsidR="00464DE7">
          <w:rPr>
            <w:noProof/>
            <w:webHidden/>
          </w:rPr>
          <w:t>14</w:t>
        </w:r>
        <w:r w:rsidR="006F5FC2">
          <w:rPr>
            <w:noProof/>
            <w:webHidden/>
          </w:rPr>
          <w:fldChar w:fldCharType="end"/>
        </w:r>
      </w:hyperlink>
    </w:p>
    <w:p w14:paraId="4FC3E41A" w14:textId="77777777" w:rsidR="006F5FC2" w:rsidRDefault="00CE376A">
      <w:pPr>
        <w:pStyle w:val="Obsah1"/>
        <w:rPr>
          <w:rFonts w:asciiTheme="minorHAnsi" w:eastAsiaTheme="minorEastAsia" w:hAnsiTheme="minorHAnsi" w:cstheme="minorBidi"/>
          <w:b w:val="0"/>
          <w:bCs w:val="0"/>
          <w:noProof/>
          <w:sz w:val="22"/>
          <w:szCs w:val="22"/>
        </w:rPr>
      </w:pPr>
      <w:hyperlink w:anchor="_Toc503796757" w:history="1">
        <w:r w:rsidR="006F5FC2" w:rsidRPr="00F6704A">
          <w:rPr>
            <w:rStyle w:val="Hypertextovprepojenie"/>
            <w:noProof/>
          </w:rPr>
          <w:t>3</w:t>
        </w:r>
        <w:r w:rsidR="006F5FC2">
          <w:rPr>
            <w:rFonts w:asciiTheme="minorHAnsi" w:eastAsiaTheme="minorEastAsia" w:hAnsiTheme="minorHAnsi" w:cstheme="minorBidi"/>
            <w:b w:val="0"/>
            <w:bCs w:val="0"/>
            <w:noProof/>
            <w:sz w:val="22"/>
            <w:szCs w:val="22"/>
          </w:rPr>
          <w:tab/>
        </w:r>
        <w:r w:rsidR="006F5FC2" w:rsidRPr="00F6704A">
          <w:rPr>
            <w:rStyle w:val="Hypertextovprepojenie"/>
            <w:noProof/>
          </w:rPr>
          <w:t>Pravidlá dokladovania a účtovného spracovania dokladov</w:t>
        </w:r>
        <w:r w:rsidR="006F5FC2">
          <w:rPr>
            <w:noProof/>
            <w:webHidden/>
          </w:rPr>
          <w:tab/>
        </w:r>
        <w:r w:rsidR="006F5FC2">
          <w:rPr>
            <w:noProof/>
            <w:webHidden/>
          </w:rPr>
          <w:fldChar w:fldCharType="begin"/>
        </w:r>
        <w:r w:rsidR="006F5FC2">
          <w:rPr>
            <w:noProof/>
            <w:webHidden/>
          </w:rPr>
          <w:instrText xml:space="preserve"> PAGEREF _Toc503796757 \h </w:instrText>
        </w:r>
        <w:r w:rsidR="006F5FC2">
          <w:rPr>
            <w:noProof/>
            <w:webHidden/>
          </w:rPr>
        </w:r>
        <w:r w:rsidR="006F5FC2">
          <w:rPr>
            <w:noProof/>
            <w:webHidden/>
          </w:rPr>
          <w:fldChar w:fldCharType="separate"/>
        </w:r>
        <w:r w:rsidR="00464DE7">
          <w:rPr>
            <w:noProof/>
            <w:webHidden/>
          </w:rPr>
          <w:t>17</w:t>
        </w:r>
        <w:r w:rsidR="006F5FC2">
          <w:rPr>
            <w:noProof/>
            <w:webHidden/>
          </w:rPr>
          <w:fldChar w:fldCharType="end"/>
        </w:r>
      </w:hyperlink>
    </w:p>
    <w:p w14:paraId="2912A1BF" w14:textId="77777777" w:rsidR="006F5FC2" w:rsidRDefault="00CE376A">
      <w:pPr>
        <w:pStyle w:val="Obsah2"/>
        <w:rPr>
          <w:rFonts w:asciiTheme="minorHAnsi" w:eastAsiaTheme="minorEastAsia" w:hAnsiTheme="minorHAnsi" w:cstheme="minorBidi"/>
          <w:iCs w:val="0"/>
          <w:noProof/>
          <w:sz w:val="22"/>
          <w:szCs w:val="22"/>
        </w:rPr>
      </w:pPr>
      <w:hyperlink w:anchor="_Toc503796758" w:history="1">
        <w:r w:rsidR="006F5FC2" w:rsidRPr="00F6704A">
          <w:rPr>
            <w:rStyle w:val="Hypertextovprepojenie"/>
            <w:noProof/>
          </w:rPr>
          <w:t>3.1</w:t>
        </w:r>
        <w:r w:rsidR="006F5FC2">
          <w:rPr>
            <w:rFonts w:asciiTheme="minorHAnsi" w:eastAsiaTheme="minorEastAsia" w:hAnsiTheme="minorHAnsi" w:cstheme="minorBidi"/>
            <w:iCs w:val="0"/>
            <w:noProof/>
            <w:sz w:val="22"/>
            <w:szCs w:val="22"/>
          </w:rPr>
          <w:tab/>
        </w:r>
        <w:r w:rsidR="006F5FC2" w:rsidRPr="00F6704A">
          <w:rPr>
            <w:rStyle w:val="Hypertextovprepojenie"/>
            <w:noProof/>
          </w:rPr>
          <w:t>Všeobecné pravidlá dokladovania a spracovania dokladov</w:t>
        </w:r>
        <w:r w:rsidR="006F5FC2">
          <w:rPr>
            <w:noProof/>
            <w:webHidden/>
          </w:rPr>
          <w:tab/>
        </w:r>
        <w:r w:rsidR="006F5FC2">
          <w:rPr>
            <w:noProof/>
            <w:webHidden/>
          </w:rPr>
          <w:fldChar w:fldCharType="begin"/>
        </w:r>
        <w:r w:rsidR="006F5FC2">
          <w:rPr>
            <w:noProof/>
            <w:webHidden/>
          </w:rPr>
          <w:instrText xml:space="preserve"> PAGEREF _Toc503796758 \h </w:instrText>
        </w:r>
        <w:r w:rsidR="006F5FC2">
          <w:rPr>
            <w:noProof/>
            <w:webHidden/>
          </w:rPr>
        </w:r>
        <w:r w:rsidR="006F5FC2">
          <w:rPr>
            <w:noProof/>
            <w:webHidden/>
          </w:rPr>
          <w:fldChar w:fldCharType="separate"/>
        </w:r>
        <w:r w:rsidR="00464DE7">
          <w:rPr>
            <w:noProof/>
            <w:webHidden/>
          </w:rPr>
          <w:t>17</w:t>
        </w:r>
        <w:r w:rsidR="006F5FC2">
          <w:rPr>
            <w:noProof/>
            <w:webHidden/>
          </w:rPr>
          <w:fldChar w:fldCharType="end"/>
        </w:r>
      </w:hyperlink>
    </w:p>
    <w:p w14:paraId="4AD3F03B" w14:textId="77777777" w:rsidR="006F5FC2" w:rsidRDefault="00CE376A">
      <w:pPr>
        <w:pStyle w:val="Obsah2"/>
        <w:rPr>
          <w:rFonts w:asciiTheme="minorHAnsi" w:eastAsiaTheme="minorEastAsia" w:hAnsiTheme="minorHAnsi" w:cstheme="minorBidi"/>
          <w:iCs w:val="0"/>
          <w:noProof/>
          <w:sz w:val="22"/>
          <w:szCs w:val="22"/>
        </w:rPr>
      </w:pPr>
      <w:hyperlink w:anchor="_Toc503796759" w:history="1">
        <w:r w:rsidR="006F5FC2" w:rsidRPr="00F6704A">
          <w:rPr>
            <w:rStyle w:val="Hypertextovprepojenie"/>
            <w:noProof/>
          </w:rPr>
          <w:t>3.2</w:t>
        </w:r>
        <w:r w:rsidR="006F5FC2">
          <w:rPr>
            <w:rFonts w:asciiTheme="minorHAnsi" w:eastAsiaTheme="minorEastAsia" w:hAnsiTheme="minorHAnsi" w:cstheme="minorBidi"/>
            <w:iCs w:val="0"/>
            <w:noProof/>
            <w:sz w:val="22"/>
            <w:szCs w:val="22"/>
          </w:rPr>
          <w:tab/>
        </w:r>
        <w:r w:rsidR="006F5FC2" w:rsidRPr="00F6704A">
          <w:rPr>
            <w:rStyle w:val="Hypertextovprepojenie"/>
            <w:noProof/>
          </w:rPr>
          <w:t>Dokladovanie osobných výdavkov a cestovných náhrad</w:t>
        </w:r>
        <w:r w:rsidR="006F5FC2">
          <w:rPr>
            <w:noProof/>
            <w:webHidden/>
          </w:rPr>
          <w:tab/>
        </w:r>
        <w:r w:rsidR="006F5FC2">
          <w:rPr>
            <w:noProof/>
            <w:webHidden/>
          </w:rPr>
          <w:fldChar w:fldCharType="begin"/>
        </w:r>
        <w:r w:rsidR="006F5FC2">
          <w:rPr>
            <w:noProof/>
            <w:webHidden/>
          </w:rPr>
          <w:instrText xml:space="preserve"> PAGEREF _Toc503796759 \h </w:instrText>
        </w:r>
        <w:r w:rsidR="006F5FC2">
          <w:rPr>
            <w:noProof/>
            <w:webHidden/>
          </w:rPr>
        </w:r>
        <w:r w:rsidR="006F5FC2">
          <w:rPr>
            <w:noProof/>
            <w:webHidden/>
          </w:rPr>
          <w:fldChar w:fldCharType="separate"/>
        </w:r>
        <w:r w:rsidR="00464DE7">
          <w:rPr>
            <w:noProof/>
            <w:webHidden/>
          </w:rPr>
          <w:t>18</w:t>
        </w:r>
        <w:r w:rsidR="006F5FC2">
          <w:rPr>
            <w:noProof/>
            <w:webHidden/>
          </w:rPr>
          <w:fldChar w:fldCharType="end"/>
        </w:r>
      </w:hyperlink>
    </w:p>
    <w:p w14:paraId="3FB3EB17" w14:textId="77777777" w:rsidR="006F5FC2" w:rsidRDefault="00CE376A">
      <w:pPr>
        <w:pStyle w:val="Obsah1"/>
        <w:rPr>
          <w:rFonts w:asciiTheme="minorHAnsi" w:eastAsiaTheme="minorEastAsia" w:hAnsiTheme="minorHAnsi" w:cstheme="minorBidi"/>
          <w:b w:val="0"/>
          <w:bCs w:val="0"/>
          <w:noProof/>
          <w:sz w:val="22"/>
          <w:szCs w:val="22"/>
        </w:rPr>
      </w:pPr>
      <w:hyperlink w:anchor="_Toc503796760" w:history="1">
        <w:r w:rsidR="006F5FC2" w:rsidRPr="00F6704A">
          <w:rPr>
            <w:rStyle w:val="Hypertextovprepojenie"/>
            <w:noProof/>
          </w:rPr>
          <w:t>4</w:t>
        </w:r>
        <w:r w:rsidR="006F5FC2">
          <w:rPr>
            <w:rFonts w:asciiTheme="minorHAnsi" w:eastAsiaTheme="minorEastAsia" w:hAnsiTheme="minorHAnsi" w:cstheme="minorBidi"/>
            <w:b w:val="0"/>
            <w:bCs w:val="0"/>
            <w:noProof/>
            <w:sz w:val="22"/>
            <w:szCs w:val="22"/>
          </w:rPr>
          <w:tab/>
        </w:r>
        <w:r w:rsidR="006F5FC2" w:rsidRPr="00F6704A">
          <w:rPr>
            <w:rStyle w:val="Hypertextovprepojenie"/>
            <w:noProof/>
          </w:rPr>
          <w:t>Hospodárnosť výdavkov</w:t>
        </w:r>
        <w:r w:rsidR="006F5FC2">
          <w:rPr>
            <w:noProof/>
            <w:webHidden/>
          </w:rPr>
          <w:tab/>
        </w:r>
        <w:r w:rsidR="006F5FC2">
          <w:rPr>
            <w:noProof/>
            <w:webHidden/>
          </w:rPr>
          <w:fldChar w:fldCharType="begin"/>
        </w:r>
        <w:r w:rsidR="006F5FC2">
          <w:rPr>
            <w:noProof/>
            <w:webHidden/>
          </w:rPr>
          <w:instrText xml:space="preserve"> PAGEREF _Toc503796760 \h </w:instrText>
        </w:r>
        <w:r w:rsidR="006F5FC2">
          <w:rPr>
            <w:noProof/>
            <w:webHidden/>
          </w:rPr>
        </w:r>
        <w:r w:rsidR="006F5FC2">
          <w:rPr>
            <w:noProof/>
            <w:webHidden/>
          </w:rPr>
          <w:fldChar w:fldCharType="separate"/>
        </w:r>
        <w:r w:rsidR="00464DE7">
          <w:rPr>
            <w:noProof/>
            <w:webHidden/>
          </w:rPr>
          <w:t>22</w:t>
        </w:r>
        <w:r w:rsidR="006F5FC2">
          <w:rPr>
            <w:noProof/>
            <w:webHidden/>
          </w:rPr>
          <w:fldChar w:fldCharType="end"/>
        </w:r>
      </w:hyperlink>
    </w:p>
    <w:p w14:paraId="744E9B28" w14:textId="365F42C8" w:rsidR="006F5FC2" w:rsidRDefault="00CE376A">
      <w:pPr>
        <w:pStyle w:val="Obsah1"/>
        <w:rPr>
          <w:rFonts w:asciiTheme="minorHAnsi" w:eastAsiaTheme="minorEastAsia" w:hAnsiTheme="minorHAnsi" w:cstheme="minorBidi"/>
          <w:b w:val="0"/>
          <w:bCs w:val="0"/>
          <w:noProof/>
          <w:sz w:val="22"/>
          <w:szCs w:val="22"/>
        </w:rPr>
      </w:pPr>
      <w:hyperlink w:anchor="_Toc503796761" w:history="1">
        <w:r w:rsidR="006F5FC2" w:rsidRPr="00F6704A">
          <w:rPr>
            <w:rStyle w:val="Hypertextovprepojenie"/>
            <w:noProof/>
          </w:rPr>
          <w:t>5</w:t>
        </w:r>
        <w:r w:rsidR="006F5FC2">
          <w:rPr>
            <w:rFonts w:asciiTheme="minorHAnsi" w:eastAsiaTheme="minorEastAsia" w:hAnsiTheme="minorHAnsi" w:cstheme="minorBidi"/>
            <w:b w:val="0"/>
            <w:bCs w:val="0"/>
            <w:noProof/>
            <w:sz w:val="22"/>
            <w:szCs w:val="22"/>
          </w:rPr>
          <w:tab/>
        </w:r>
        <w:r w:rsidR="00D22F0F">
          <w:rPr>
            <w:rStyle w:val="Hypertextovprepojenie"/>
            <w:noProof/>
          </w:rPr>
          <w:t>Zoznam príloh</w:t>
        </w:r>
        <w:r w:rsidR="006F5FC2">
          <w:rPr>
            <w:noProof/>
            <w:webHidden/>
          </w:rPr>
          <w:tab/>
        </w:r>
        <w:r w:rsidR="006F5FC2">
          <w:rPr>
            <w:noProof/>
            <w:webHidden/>
          </w:rPr>
          <w:fldChar w:fldCharType="begin"/>
        </w:r>
        <w:r w:rsidR="006F5FC2">
          <w:rPr>
            <w:noProof/>
            <w:webHidden/>
          </w:rPr>
          <w:instrText xml:space="preserve"> PAGEREF _Toc503796761 \h </w:instrText>
        </w:r>
        <w:r w:rsidR="006F5FC2">
          <w:rPr>
            <w:noProof/>
            <w:webHidden/>
          </w:rPr>
        </w:r>
        <w:r w:rsidR="006F5FC2">
          <w:rPr>
            <w:noProof/>
            <w:webHidden/>
          </w:rPr>
          <w:fldChar w:fldCharType="separate"/>
        </w:r>
        <w:r w:rsidR="00464DE7">
          <w:rPr>
            <w:noProof/>
            <w:webHidden/>
          </w:rPr>
          <w:t>26</w:t>
        </w:r>
        <w:r w:rsidR="006F5FC2">
          <w:rPr>
            <w:noProof/>
            <w:webHidden/>
          </w:rPr>
          <w:fldChar w:fldCharType="end"/>
        </w:r>
      </w:hyperlink>
    </w:p>
    <w:p w14:paraId="07B034F8" w14:textId="77777777" w:rsidR="006907FE" w:rsidRPr="00060ED3" w:rsidRDefault="006907FE" w:rsidP="006907FE">
      <w:pPr>
        <w:keepNext/>
        <w:keepLines/>
        <w:spacing w:before="120" w:after="0" w:line="240" w:lineRule="auto"/>
        <w:jc w:val="both"/>
        <w:rPr>
          <w:rFonts w:asciiTheme="minorHAnsi" w:eastAsia="Times New Roman" w:hAnsiTheme="minorHAnsi"/>
        </w:rPr>
        <w:sectPr w:rsidR="006907FE" w:rsidRPr="00060ED3" w:rsidSect="006907FE">
          <w:headerReference w:type="default" r:id="rId9"/>
          <w:footerReference w:type="default" r:id="rId10"/>
          <w:headerReference w:type="first" r:id="rId11"/>
          <w:pgSz w:w="11906" w:h="16838" w:code="9"/>
          <w:pgMar w:top="1417" w:right="1417" w:bottom="1417" w:left="1417" w:header="708" w:footer="708" w:gutter="0"/>
          <w:pgNumType w:start="1"/>
          <w:cols w:space="708"/>
          <w:titlePg/>
          <w:docGrid w:linePitch="360"/>
        </w:sectPr>
      </w:pPr>
      <w:r w:rsidRPr="00060ED3">
        <w:rPr>
          <w:rFonts w:asciiTheme="minorHAnsi" w:eastAsia="Times New Roman" w:hAnsiTheme="minorHAnsi"/>
        </w:rPr>
        <w:fldChar w:fldCharType="end"/>
      </w:r>
    </w:p>
    <w:p w14:paraId="0DECB283" w14:textId="77777777" w:rsidR="006907FE" w:rsidRPr="00060ED3" w:rsidRDefault="006907FE" w:rsidP="006907FE">
      <w:pPr>
        <w:pStyle w:val="Nadpis1"/>
        <w:keepLines/>
        <w:shd w:val="clear" w:color="auto" w:fill="1F497D"/>
        <w:spacing w:before="120" w:after="0"/>
        <w:rPr>
          <w:rFonts w:asciiTheme="minorHAnsi" w:hAnsiTheme="minorHAnsi"/>
          <w:b/>
          <w:color w:val="FFFFFF"/>
          <w:sz w:val="22"/>
          <w:szCs w:val="22"/>
        </w:rPr>
      </w:pPr>
      <w:bookmarkStart w:id="2" w:name="_Toc503796748"/>
      <w:r w:rsidRPr="00060ED3">
        <w:rPr>
          <w:rFonts w:asciiTheme="minorHAnsi" w:hAnsiTheme="minorHAnsi"/>
          <w:b/>
          <w:color w:val="FFFFFF"/>
          <w:sz w:val="22"/>
          <w:szCs w:val="22"/>
        </w:rPr>
        <w:lastRenderedPageBreak/>
        <w:t>Úvod</w:t>
      </w:r>
      <w:bookmarkEnd w:id="2"/>
    </w:p>
    <w:p w14:paraId="40462E7C" w14:textId="77777777" w:rsidR="006907FE" w:rsidRPr="00060ED3" w:rsidRDefault="006907FE" w:rsidP="006907FE">
      <w:pPr>
        <w:pStyle w:val="Nadpis2"/>
        <w:keepLines/>
        <w:tabs>
          <w:tab w:val="clear" w:pos="2128"/>
          <w:tab w:val="num" w:pos="567"/>
        </w:tabs>
        <w:spacing w:before="120" w:after="0"/>
        <w:ind w:left="576" w:hanging="576"/>
        <w:rPr>
          <w:rFonts w:asciiTheme="minorHAnsi" w:hAnsiTheme="minorHAnsi"/>
          <w:sz w:val="22"/>
          <w:szCs w:val="22"/>
        </w:rPr>
      </w:pPr>
      <w:bookmarkStart w:id="3" w:name="_Toc413652658"/>
      <w:bookmarkStart w:id="4" w:name="_Toc413680798"/>
      <w:bookmarkStart w:id="5" w:name="_Toc413681970"/>
      <w:bookmarkStart w:id="6" w:name="_Toc413682303"/>
      <w:bookmarkStart w:id="7" w:name="_Toc503796749"/>
      <w:r w:rsidRPr="00060ED3">
        <w:rPr>
          <w:rFonts w:asciiTheme="minorHAnsi" w:hAnsiTheme="minorHAnsi"/>
          <w:sz w:val="22"/>
          <w:szCs w:val="22"/>
        </w:rPr>
        <w:t>Cieľ príručky</w:t>
      </w:r>
      <w:bookmarkEnd w:id="3"/>
      <w:bookmarkEnd w:id="4"/>
      <w:bookmarkEnd w:id="5"/>
      <w:bookmarkEnd w:id="6"/>
      <w:bookmarkEnd w:id="7"/>
    </w:p>
    <w:p w14:paraId="771BA5BA" w14:textId="77777777" w:rsidR="00EF716E" w:rsidRDefault="006907FE" w:rsidP="006907FE">
      <w:pPr>
        <w:pStyle w:val="Odsekzoznamu"/>
        <w:keepNext/>
        <w:keepLines/>
        <w:spacing w:before="120" w:after="0" w:line="240" w:lineRule="auto"/>
        <w:ind w:left="0"/>
        <w:jc w:val="both"/>
        <w:rPr>
          <w:rFonts w:asciiTheme="minorHAnsi" w:hAnsiTheme="minorHAnsi" w:cs="Calibri"/>
          <w:lang w:val="sk-SK"/>
        </w:rPr>
      </w:pPr>
      <w:r w:rsidRPr="00060ED3">
        <w:rPr>
          <w:rFonts w:asciiTheme="minorHAnsi" w:hAnsiTheme="minorHAnsi" w:cs="Calibri"/>
        </w:rPr>
        <w:t xml:space="preserve">Cieľom Príručky k oprávnenosti výdavkov </w:t>
      </w:r>
      <w:r w:rsidRPr="00060ED3">
        <w:rPr>
          <w:rFonts w:asciiTheme="minorHAnsi" w:hAnsiTheme="minorHAnsi"/>
          <w:lang w:val="sk-SK"/>
        </w:rPr>
        <w:t xml:space="preserve">pre </w:t>
      </w:r>
      <w:r w:rsidRPr="00060ED3">
        <w:rPr>
          <w:rFonts w:asciiTheme="minorHAnsi" w:hAnsiTheme="minorHAnsi"/>
        </w:rPr>
        <w:t>Nástroj na prepájanie Európy (CEF) – Dopravná infraštruktúra</w:t>
      </w:r>
      <w:r w:rsidR="00983700" w:rsidRPr="00060ED3">
        <w:rPr>
          <w:rFonts w:asciiTheme="minorHAnsi" w:hAnsiTheme="minorHAnsi" w:cs="Calibri"/>
        </w:rPr>
        <w:t xml:space="preserve"> (ďalej aj „</w:t>
      </w:r>
      <w:r w:rsidR="00983700" w:rsidRPr="00060ED3">
        <w:rPr>
          <w:rFonts w:asciiTheme="minorHAnsi" w:hAnsiTheme="minorHAnsi" w:cs="Calibri"/>
          <w:lang w:val="sk-SK"/>
        </w:rPr>
        <w:t>P</w:t>
      </w:r>
      <w:r w:rsidRPr="00060ED3">
        <w:rPr>
          <w:rFonts w:asciiTheme="minorHAnsi" w:hAnsiTheme="minorHAnsi" w:cs="Calibri"/>
        </w:rPr>
        <w:t xml:space="preserve">ríručka“ alebo „PkOV“) je </w:t>
      </w:r>
      <w:r w:rsidRPr="00C33A5D">
        <w:rPr>
          <w:rFonts w:asciiTheme="minorHAnsi" w:hAnsiTheme="minorHAnsi" w:cs="Calibri"/>
          <w:lang w:val="sk-SK"/>
        </w:rPr>
        <w:t>bližšie špecifikovať</w:t>
      </w:r>
      <w:r w:rsidRPr="00C33A5D">
        <w:rPr>
          <w:rFonts w:asciiTheme="minorHAnsi" w:hAnsiTheme="minorHAnsi" w:cs="Calibri"/>
        </w:rPr>
        <w:t xml:space="preserve"> oprávnené výdavky a pravidlá oprávnenosti výdavkov</w:t>
      </w:r>
      <w:r w:rsidR="00EF716E">
        <w:rPr>
          <w:rFonts w:asciiTheme="minorHAnsi" w:hAnsiTheme="minorHAnsi" w:cs="Calibri"/>
          <w:lang w:val="sk-SK"/>
        </w:rPr>
        <w:t>,</w:t>
      </w:r>
      <w:r w:rsidRPr="00C33A5D">
        <w:rPr>
          <w:rFonts w:asciiTheme="minorHAnsi" w:hAnsiTheme="minorHAnsi" w:cs="Calibri"/>
        </w:rPr>
        <w:t xml:space="preserve"> </w:t>
      </w:r>
      <w:r w:rsidR="00EF716E" w:rsidRPr="00060ED3">
        <w:rPr>
          <w:rFonts w:asciiTheme="minorHAnsi" w:hAnsiTheme="minorHAnsi" w:cs="Calibri"/>
        </w:rPr>
        <w:t xml:space="preserve">poskytnutie informácií potrebných pre zaradenie výdavku do správnej skupiny výdavkov a určenie minimálneho rozsahu dokumentácie na preukázanie oprávnenosti výdavkov </w:t>
      </w:r>
      <w:r w:rsidR="00EF716E" w:rsidRPr="00060ED3">
        <w:rPr>
          <w:rFonts w:asciiTheme="minorHAnsi" w:hAnsiTheme="minorHAnsi" w:cs="Calibri"/>
          <w:lang w:val="sk-SK"/>
        </w:rPr>
        <w:t xml:space="preserve">jednotlivých </w:t>
      </w:r>
      <w:r w:rsidR="00EF716E" w:rsidRPr="00060ED3">
        <w:rPr>
          <w:rFonts w:asciiTheme="minorHAnsi" w:hAnsiTheme="minorHAnsi" w:cs="Calibri"/>
        </w:rPr>
        <w:t>projektov.</w:t>
      </w:r>
      <w:r w:rsidR="00EF716E">
        <w:rPr>
          <w:rFonts w:asciiTheme="minorHAnsi" w:hAnsiTheme="minorHAnsi" w:cs="Calibri"/>
          <w:lang w:val="sk-SK"/>
        </w:rPr>
        <w:t xml:space="preserve"> </w:t>
      </w:r>
    </w:p>
    <w:p w14:paraId="107286D3" w14:textId="0669C6B6" w:rsidR="00EF716E" w:rsidRPr="00061FF2" w:rsidRDefault="00061FF2" w:rsidP="00061FF2">
      <w:pPr>
        <w:pStyle w:val="Odsekzoznamu"/>
        <w:keepNext/>
        <w:keepLines/>
        <w:spacing w:before="120" w:line="240" w:lineRule="auto"/>
        <w:ind w:left="0"/>
        <w:contextualSpacing w:val="0"/>
        <w:jc w:val="both"/>
        <w:rPr>
          <w:rFonts w:asciiTheme="minorHAnsi" w:hAnsiTheme="minorHAnsi" w:cs="Calibri"/>
          <w:lang w:val="sk-SK"/>
        </w:rPr>
      </w:pPr>
      <w:r w:rsidRPr="00060ED3">
        <w:rPr>
          <w:rFonts w:asciiTheme="minorHAnsi" w:hAnsiTheme="minorHAnsi" w:cs="Calibri"/>
        </w:rPr>
        <w:t xml:space="preserve">Prostredníctvom </w:t>
      </w:r>
      <w:r w:rsidRPr="00060ED3">
        <w:rPr>
          <w:rFonts w:asciiTheme="minorHAnsi" w:hAnsiTheme="minorHAnsi" w:cs="Calibri"/>
          <w:lang w:val="sk-SK"/>
        </w:rPr>
        <w:t>tejto príručky sa definujú</w:t>
      </w:r>
      <w:r w:rsidRPr="00060ED3">
        <w:rPr>
          <w:rFonts w:asciiTheme="minorHAnsi" w:hAnsiTheme="minorHAnsi" w:cs="Calibri"/>
        </w:rPr>
        <w:t xml:space="preserve"> podmienky poskytnutia príspevku vo vzťahu k oprávnenosti výdavkov. Príručka obsahuje všeobecné pravidlá oprávnenosti výdavkov vrátane pravidiel dokladovania a ú</w:t>
      </w:r>
      <w:r>
        <w:rPr>
          <w:rFonts w:asciiTheme="minorHAnsi" w:hAnsiTheme="minorHAnsi" w:cs="Calibri"/>
        </w:rPr>
        <w:t xml:space="preserve">čtovného spracovania dokladov. </w:t>
      </w:r>
    </w:p>
    <w:p w14:paraId="5F721AB2" w14:textId="7AB1C229" w:rsidR="006907FE" w:rsidRPr="00060ED3" w:rsidRDefault="00EF716E" w:rsidP="006907FE">
      <w:pPr>
        <w:pStyle w:val="Odsekzoznamu"/>
        <w:keepNext/>
        <w:keepLines/>
        <w:spacing w:before="120" w:after="0" w:line="240" w:lineRule="auto"/>
        <w:ind w:left="0"/>
        <w:jc w:val="both"/>
        <w:rPr>
          <w:rFonts w:asciiTheme="minorHAnsi" w:hAnsiTheme="minorHAnsi" w:cs="Calibri"/>
        </w:rPr>
      </w:pPr>
      <w:r>
        <w:rPr>
          <w:rFonts w:asciiTheme="minorHAnsi" w:hAnsiTheme="minorHAnsi" w:cs="Calibri"/>
          <w:lang w:val="sk-SK"/>
        </w:rPr>
        <w:t xml:space="preserve">Príručka sa vzťahuje na </w:t>
      </w:r>
      <w:r w:rsidR="006907FE" w:rsidRPr="00060ED3">
        <w:rPr>
          <w:rFonts w:asciiTheme="minorHAnsi" w:hAnsiTheme="minorHAnsi" w:cs="Calibri"/>
          <w:b/>
          <w:lang w:val="sk-SK"/>
        </w:rPr>
        <w:t>všetky projekty, kde vyst</w:t>
      </w:r>
      <w:r w:rsidR="00C33A5D">
        <w:rPr>
          <w:rFonts w:asciiTheme="minorHAnsi" w:hAnsiTheme="minorHAnsi" w:cs="Calibri"/>
          <w:b/>
          <w:lang w:val="sk-SK"/>
        </w:rPr>
        <w:t>upuje MDV SR v pozícii príjemcu a </w:t>
      </w:r>
      <w:r>
        <w:rPr>
          <w:rFonts w:asciiTheme="minorHAnsi" w:hAnsiTheme="minorHAnsi" w:cs="Calibri"/>
          <w:b/>
          <w:lang w:val="sk-SK"/>
        </w:rPr>
        <w:t>na</w:t>
      </w:r>
      <w:r w:rsidR="00C33A5D">
        <w:rPr>
          <w:rFonts w:asciiTheme="minorHAnsi" w:hAnsiTheme="minorHAnsi" w:cs="Calibri"/>
          <w:b/>
          <w:lang w:val="sk-SK"/>
        </w:rPr>
        <w:t xml:space="preserve"> všetky implementačné subjekty, ktoré si nárokujú </w:t>
      </w:r>
      <w:r>
        <w:rPr>
          <w:rFonts w:asciiTheme="minorHAnsi" w:hAnsiTheme="minorHAnsi" w:cs="Calibri"/>
          <w:b/>
          <w:lang w:val="sk-SK"/>
        </w:rPr>
        <w:t>zdroje na kofinancovanie projektu z kapitoly MDV SR.</w:t>
      </w:r>
      <w:r w:rsidR="006907FE" w:rsidRPr="00060ED3">
        <w:rPr>
          <w:rFonts w:asciiTheme="minorHAnsi" w:hAnsiTheme="minorHAnsi" w:cs="Calibri"/>
        </w:rPr>
        <w:t xml:space="preserve"> </w:t>
      </w:r>
    </w:p>
    <w:p w14:paraId="6AA3D8F9" w14:textId="6CAF5C70" w:rsidR="006907FE" w:rsidRPr="00060ED3" w:rsidRDefault="006907FE" w:rsidP="006907FE">
      <w:pPr>
        <w:keepNext/>
        <w:keepLines/>
        <w:autoSpaceDE w:val="0"/>
        <w:autoSpaceDN w:val="0"/>
        <w:adjustRightInd w:val="0"/>
        <w:spacing w:before="120" w:after="0" w:line="240" w:lineRule="auto"/>
        <w:jc w:val="both"/>
        <w:rPr>
          <w:rFonts w:asciiTheme="minorHAnsi" w:hAnsiTheme="minorHAnsi" w:cs="Calibri"/>
        </w:rPr>
      </w:pPr>
      <w:r w:rsidRPr="00060ED3">
        <w:rPr>
          <w:rFonts w:asciiTheme="minorHAnsi" w:hAnsiTheme="minorHAnsi" w:cs="Calibri"/>
        </w:rPr>
        <w:t xml:space="preserve">Ustanovenia </w:t>
      </w:r>
      <w:r w:rsidR="00EF716E">
        <w:rPr>
          <w:rFonts w:asciiTheme="minorHAnsi" w:hAnsiTheme="minorHAnsi" w:cs="Calibri"/>
        </w:rPr>
        <w:t>tejto príručky sú pre žiadateľa/príjemcu/</w:t>
      </w:r>
      <w:r w:rsidRPr="00060ED3">
        <w:rPr>
          <w:rFonts w:asciiTheme="minorHAnsi" w:hAnsiTheme="minorHAnsi" w:cs="Calibri"/>
        </w:rPr>
        <w:t xml:space="preserve">implementačný subjekt záväzné, pokiaľ príslušné dokumenty neustanovujú inak. Príručka nenahrádza žiadne ustanovenia obsiahnuté v Dohode o grante, Zmluve o implementácii projektu a Manuáli pre riadenie a implementáciu projektov financovaných z Nástroja na prepájanie Európy (CEF) – dopravná infraštruktúra, len ich dopĺňa, prípadne vysvetľuje. </w:t>
      </w:r>
    </w:p>
    <w:p w14:paraId="2AC7B076" w14:textId="0E38DBAF" w:rsidR="006907FE" w:rsidRPr="00060ED3" w:rsidRDefault="006907FE" w:rsidP="006907FE">
      <w:pPr>
        <w:keepNext/>
        <w:keepLines/>
        <w:spacing w:before="120" w:after="0" w:line="240" w:lineRule="auto"/>
        <w:jc w:val="both"/>
        <w:rPr>
          <w:rFonts w:asciiTheme="minorHAnsi" w:hAnsiTheme="minorHAnsi" w:cs="Calibri"/>
        </w:rPr>
      </w:pPr>
      <w:r w:rsidRPr="00060ED3">
        <w:rPr>
          <w:rFonts w:asciiTheme="minorHAnsi" w:hAnsiTheme="minorHAnsi" w:cs="Calibri"/>
        </w:rPr>
        <w:t xml:space="preserve">S ohľadom na špecifický charakter projektov technickej pomoci sa ustanovenia tejto príručky aplikujú na projekty technickej pomoci </w:t>
      </w:r>
      <w:r w:rsidR="00847DA2" w:rsidRPr="00060ED3">
        <w:rPr>
          <w:rFonts w:asciiTheme="minorHAnsi" w:hAnsiTheme="minorHAnsi" w:cs="Calibri"/>
        </w:rPr>
        <w:t xml:space="preserve">v rámci CEF </w:t>
      </w:r>
      <w:r w:rsidRPr="00060ED3">
        <w:rPr>
          <w:rFonts w:asciiTheme="minorHAnsi" w:hAnsiTheme="minorHAnsi" w:cs="Calibri"/>
        </w:rPr>
        <w:t>primerane.</w:t>
      </w:r>
    </w:p>
    <w:p w14:paraId="4C1543E1" w14:textId="0307C20D" w:rsidR="006907FE" w:rsidRPr="00060ED3" w:rsidRDefault="006907FE" w:rsidP="006907FE">
      <w:pPr>
        <w:keepNext/>
        <w:keepLines/>
        <w:autoSpaceDE w:val="0"/>
        <w:autoSpaceDN w:val="0"/>
        <w:adjustRightInd w:val="0"/>
        <w:spacing w:before="120" w:after="0" w:line="240" w:lineRule="auto"/>
        <w:jc w:val="both"/>
        <w:rPr>
          <w:rFonts w:asciiTheme="minorHAnsi" w:hAnsiTheme="minorHAnsi" w:cs="Calibri"/>
        </w:rPr>
      </w:pPr>
      <w:r w:rsidRPr="00060ED3">
        <w:rPr>
          <w:rFonts w:asciiTheme="minorHAnsi" w:hAnsiTheme="minorHAnsi" w:cs="Calibri"/>
        </w:rPr>
        <w:t>V príručke sú uvádzané</w:t>
      </w:r>
      <w:r w:rsidR="00B97672" w:rsidRPr="00060ED3">
        <w:rPr>
          <w:rFonts w:asciiTheme="minorHAnsi" w:hAnsiTheme="minorHAnsi" w:cs="Calibri"/>
        </w:rPr>
        <w:t xml:space="preserve"> odkazy na legislatívu SR a EÚ a skratky, pričom z</w:t>
      </w:r>
      <w:r w:rsidRPr="00060ED3">
        <w:rPr>
          <w:rFonts w:asciiTheme="minorHAnsi" w:hAnsiTheme="minorHAnsi" w:cs="Calibri"/>
        </w:rPr>
        <w:t>oznam legislatívnych predpisov EÚ a SR, ktoré sa vzťahujú k ustanoveniam tejto pr</w:t>
      </w:r>
      <w:r w:rsidR="00B97672" w:rsidRPr="00060ED3">
        <w:rPr>
          <w:rFonts w:asciiTheme="minorHAnsi" w:hAnsiTheme="minorHAnsi" w:cs="Calibri"/>
        </w:rPr>
        <w:t>íručky je uvedený v kapitole 1.3</w:t>
      </w:r>
      <w:r w:rsidRPr="00060ED3">
        <w:rPr>
          <w:rFonts w:asciiTheme="minorHAnsi" w:hAnsiTheme="minorHAnsi" w:cs="Calibri"/>
        </w:rPr>
        <w:t xml:space="preserve"> </w:t>
      </w:r>
      <w:r w:rsidR="00B97672" w:rsidRPr="00060ED3">
        <w:rPr>
          <w:rFonts w:asciiTheme="minorHAnsi" w:hAnsiTheme="minorHAnsi" w:cs="Calibri"/>
        </w:rPr>
        <w:t>Manuálu CEF</w:t>
      </w:r>
      <w:r w:rsidRPr="00060ED3">
        <w:rPr>
          <w:rFonts w:asciiTheme="minorHAnsi" w:hAnsiTheme="minorHAnsi" w:cs="Calibri"/>
        </w:rPr>
        <w:t xml:space="preserve"> </w:t>
      </w:r>
      <w:r w:rsidR="00B97672" w:rsidRPr="00060ED3">
        <w:rPr>
          <w:rFonts w:asciiTheme="minorHAnsi" w:hAnsiTheme="minorHAnsi" w:cs="Calibri"/>
        </w:rPr>
        <w:t>a s</w:t>
      </w:r>
      <w:r w:rsidRPr="00060ED3">
        <w:rPr>
          <w:rFonts w:asciiTheme="minorHAnsi" w:hAnsiTheme="minorHAnsi" w:cs="Calibri"/>
        </w:rPr>
        <w:t xml:space="preserve">kratky </w:t>
      </w:r>
      <w:r w:rsidR="00B97672" w:rsidRPr="00060ED3">
        <w:rPr>
          <w:rFonts w:asciiTheme="minorHAnsi" w:hAnsiTheme="minorHAnsi" w:cs="Calibri"/>
        </w:rPr>
        <w:t>a pojmy používané v tomto dokumente sú obsahom kapitoly 1.4 Manuálu CEF.</w:t>
      </w:r>
    </w:p>
    <w:p w14:paraId="66D9FD68" w14:textId="42CC44C7" w:rsidR="006907FE" w:rsidRPr="00060ED3" w:rsidRDefault="006907FE" w:rsidP="006907FE">
      <w:pPr>
        <w:keepNext/>
        <w:keepLines/>
        <w:spacing w:before="120" w:after="0" w:line="240" w:lineRule="auto"/>
        <w:jc w:val="both"/>
        <w:rPr>
          <w:rFonts w:asciiTheme="minorHAnsi" w:hAnsiTheme="minorHAnsi" w:cs="Calibri"/>
        </w:rPr>
      </w:pPr>
      <w:r w:rsidRPr="00060ED3">
        <w:rPr>
          <w:rFonts w:asciiTheme="minorHAnsi" w:hAnsiTheme="minorHAnsi" w:cs="Calibri"/>
        </w:rPr>
        <w:t>Aktuálna verzia príručky je zverejnená na webovom sídle</w:t>
      </w:r>
      <w:r w:rsidR="00663862" w:rsidRPr="00060ED3">
        <w:rPr>
          <w:rFonts w:asciiTheme="minorHAnsi" w:hAnsiTheme="minorHAnsi" w:cs="Calibri"/>
        </w:rPr>
        <w:t xml:space="preserve"> MDV SR.</w:t>
      </w:r>
      <w:r w:rsidRPr="00060ED3">
        <w:rPr>
          <w:rFonts w:asciiTheme="minorHAnsi" w:hAnsiTheme="minorHAnsi" w:cs="Calibri"/>
        </w:rPr>
        <w:t xml:space="preserve"> </w:t>
      </w:r>
    </w:p>
    <w:p w14:paraId="53DB637C" w14:textId="77777777" w:rsidR="006907FE" w:rsidRPr="00060ED3" w:rsidRDefault="006907FE" w:rsidP="006907FE">
      <w:pPr>
        <w:keepNext/>
        <w:keepLines/>
        <w:spacing w:before="120" w:after="0" w:line="240" w:lineRule="auto"/>
        <w:jc w:val="both"/>
        <w:rPr>
          <w:rFonts w:asciiTheme="minorHAnsi" w:hAnsiTheme="minorHAnsi" w:cs="Calibri"/>
        </w:rPr>
      </w:pPr>
    </w:p>
    <w:p w14:paraId="22846AAF" w14:textId="64FBF8E8" w:rsidR="006907FE" w:rsidRPr="00060ED3" w:rsidRDefault="00847DA2" w:rsidP="006907FE">
      <w:pPr>
        <w:pStyle w:val="Nadpis2"/>
        <w:keepLines/>
        <w:tabs>
          <w:tab w:val="clear" w:pos="2128"/>
          <w:tab w:val="num" w:pos="567"/>
        </w:tabs>
        <w:spacing w:before="120" w:after="0"/>
        <w:ind w:left="578" w:hanging="578"/>
        <w:rPr>
          <w:rFonts w:asciiTheme="minorHAnsi" w:hAnsiTheme="minorHAnsi"/>
          <w:sz w:val="22"/>
          <w:szCs w:val="22"/>
        </w:rPr>
      </w:pPr>
      <w:bookmarkStart w:id="8" w:name="_Toc413652660"/>
      <w:bookmarkStart w:id="9" w:name="_Toc413680800"/>
      <w:bookmarkStart w:id="10" w:name="_Toc413681972"/>
      <w:bookmarkStart w:id="11" w:name="_Toc413682305"/>
      <w:bookmarkStart w:id="12" w:name="_Toc503796750"/>
      <w:r w:rsidRPr="00060ED3">
        <w:rPr>
          <w:rFonts w:asciiTheme="minorHAnsi" w:hAnsiTheme="minorHAnsi"/>
          <w:sz w:val="22"/>
          <w:szCs w:val="22"/>
          <w:lang w:val="sk-SK"/>
        </w:rPr>
        <w:t>Vydávanie príručky, p</w:t>
      </w:r>
      <w:r w:rsidR="006907FE" w:rsidRPr="00060ED3">
        <w:rPr>
          <w:rFonts w:asciiTheme="minorHAnsi" w:hAnsiTheme="minorHAnsi"/>
          <w:sz w:val="22"/>
          <w:szCs w:val="22"/>
        </w:rPr>
        <w:t xml:space="preserve">latnosť </w:t>
      </w:r>
      <w:r w:rsidR="006907FE" w:rsidRPr="00060ED3">
        <w:rPr>
          <w:rFonts w:asciiTheme="minorHAnsi" w:hAnsiTheme="minorHAnsi"/>
          <w:sz w:val="22"/>
          <w:szCs w:val="22"/>
          <w:lang w:val="sk-SK"/>
        </w:rPr>
        <w:t xml:space="preserve">a účinnosť </w:t>
      </w:r>
      <w:r w:rsidR="006907FE" w:rsidRPr="00060ED3">
        <w:rPr>
          <w:rFonts w:asciiTheme="minorHAnsi" w:hAnsiTheme="minorHAnsi"/>
          <w:sz w:val="22"/>
          <w:szCs w:val="22"/>
        </w:rPr>
        <w:t>príručky</w:t>
      </w:r>
      <w:bookmarkEnd w:id="8"/>
      <w:bookmarkEnd w:id="9"/>
      <w:bookmarkEnd w:id="10"/>
      <w:bookmarkEnd w:id="11"/>
      <w:bookmarkEnd w:id="12"/>
    </w:p>
    <w:p w14:paraId="4CFD7EDC" w14:textId="25954B61" w:rsidR="006907FE" w:rsidRPr="00060ED3" w:rsidRDefault="00847DA2" w:rsidP="00E31972">
      <w:pPr>
        <w:keepNext/>
        <w:keepLines/>
        <w:spacing w:before="120" w:after="0" w:line="240" w:lineRule="auto"/>
        <w:jc w:val="both"/>
        <w:rPr>
          <w:rFonts w:asciiTheme="minorHAnsi" w:hAnsiTheme="minorHAnsi" w:cs="Calibri"/>
        </w:rPr>
      </w:pPr>
      <w:r w:rsidRPr="00060ED3">
        <w:rPr>
          <w:rFonts w:asciiTheme="minorHAnsi" w:hAnsiTheme="minorHAnsi" w:cs="Calibri"/>
        </w:rPr>
        <w:t xml:space="preserve">Príručku vydáva Ministerstvo dopravy a výstavby SR </w:t>
      </w:r>
      <w:r w:rsidR="00154953">
        <w:rPr>
          <w:rFonts w:asciiTheme="minorHAnsi" w:hAnsiTheme="minorHAnsi" w:cs="Calibri"/>
        </w:rPr>
        <w:t xml:space="preserve">(MDV SR) </w:t>
      </w:r>
      <w:r w:rsidRPr="00060ED3">
        <w:rPr>
          <w:rFonts w:asciiTheme="minorHAnsi" w:hAnsiTheme="minorHAnsi" w:cs="Calibri"/>
        </w:rPr>
        <w:t xml:space="preserve">a jej aktuálna verzia je platná od dátumu zverejneného na titulnej strane príručky, okrem prípadu </w:t>
      </w:r>
      <w:r w:rsidR="006907FE" w:rsidRPr="00060ED3">
        <w:rPr>
          <w:rFonts w:asciiTheme="minorHAnsi" w:hAnsiTheme="minorHAnsi" w:cs="Calibri"/>
        </w:rPr>
        <w:t xml:space="preserve">dokladovania a účtovného spracovania dokladov, </w:t>
      </w:r>
      <w:r w:rsidRPr="00060ED3">
        <w:rPr>
          <w:rFonts w:asciiTheme="minorHAnsi" w:hAnsiTheme="minorHAnsi" w:cs="Calibri"/>
        </w:rPr>
        <w:t>kedy je pre</w:t>
      </w:r>
      <w:r w:rsidR="006907FE" w:rsidRPr="00060ED3">
        <w:rPr>
          <w:rFonts w:asciiTheme="minorHAnsi" w:hAnsiTheme="minorHAnsi" w:cs="Calibri"/>
        </w:rPr>
        <w:t xml:space="preserve"> </w:t>
      </w:r>
      <w:r w:rsidRPr="00060ED3">
        <w:rPr>
          <w:rFonts w:asciiTheme="minorHAnsi" w:hAnsiTheme="minorHAnsi" w:cs="Calibri"/>
        </w:rPr>
        <w:t>žiadateľa /implementačný subjekt/ príjemcu</w:t>
      </w:r>
      <w:r w:rsidR="006907FE" w:rsidRPr="00060ED3">
        <w:rPr>
          <w:rFonts w:asciiTheme="minorHAnsi" w:hAnsiTheme="minorHAnsi" w:cs="Calibri"/>
        </w:rPr>
        <w:t xml:space="preserve"> záväzná a platná </w:t>
      </w:r>
      <w:r w:rsidRPr="00060ED3">
        <w:rPr>
          <w:rFonts w:asciiTheme="minorHAnsi" w:hAnsiTheme="minorHAnsi" w:cs="Calibri"/>
        </w:rPr>
        <w:t>tá verzia príručky, ktorá bola záväzná a</w:t>
      </w:r>
      <w:r w:rsidR="006907FE" w:rsidRPr="00060ED3">
        <w:rPr>
          <w:rFonts w:asciiTheme="minorHAnsi" w:hAnsiTheme="minorHAnsi" w:cs="Calibri"/>
        </w:rPr>
        <w:t xml:space="preserve"> platn</w:t>
      </w:r>
      <w:r w:rsidRPr="00060ED3">
        <w:rPr>
          <w:rFonts w:asciiTheme="minorHAnsi" w:hAnsiTheme="minorHAnsi" w:cs="Calibri"/>
        </w:rPr>
        <w:t>á</w:t>
      </w:r>
      <w:r w:rsidR="006907FE" w:rsidRPr="00060ED3">
        <w:rPr>
          <w:rFonts w:asciiTheme="minorHAnsi" w:hAnsiTheme="minorHAnsi" w:cs="Calibri"/>
        </w:rPr>
        <w:t xml:space="preserve"> k dátumu predloženia príslušných dokladov </w:t>
      </w:r>
      <w:r w:rsidRPr="00060ED3">
        <w:rPr>
          <w:rFonts w:asciiTheme="minorHAnsi" w:hAnsiTheme="minorHAnsi" w:cs="Calibri"/>
        </w:rPr>
        <w:t>na SRP</w:t>
      </w:r>
      <w:r w:rsidR="006907FE" w:rsidRPr="00060ED3">
        <w:rPr>
          <w:rFonts w:asciiTheme="minorHAnsi" w:hAnsiTheme="minorHAnsi" w:cs="Calibri"/>
        </w:rPr>
        <w:t xml:space="preserve">. </w:t>
      </w:r>
    </w:p>
    <w:p w14:paraId="33F89C1C" w14:textId="2F6964E3" w:rsidR="006907FE" w:rsidRPr="00060ED3" w:rsidRDefault="008F581D" w:rsidP="006907FE">
      <w:pPr>
        <w:keepNext/>
        <w:keepLines/>
        <w:spacing w:before="120" w:after="0" w:line="240" w:lineRule="auto"/>
        <w:jc w:val="both"/>
        <w:rPr>
          <w:rFonts w:asciiTheme="minorHAnsi" w:hAnsiTheme="minorHAnsi" w:cs="Calibri"/>
        </w:rPr>
      </w:pPr>
      <w:r w:rsidRPr="00060ED3">
        <w:rPr>
          <w:rFonts w:asciiTheme="minorHAnsi" w:hAnsiTheme="minorHAnsi" w:cs="Calibri"/>
        </w:rPr>
        <w:t>MDV SR</w:t>
      </w:r>
      <w:r w:rsidR="006907FE" w:rsidRPr="00060ED3">
        <w:rPr>
          <w:rFonts w:asciiTheme="minorHAnsi" w:hAnsiTheme="minorHAnsi" w:cs="Calibri"/>
        </w:rPr>
        <w:t xml:space="preserve"> si vyhradzuje právo v prípade potreby informácie v tejto príručke upraviť, doplniť alebo aktualizovať, a to najmä z dôvodu</w:t>
      </w:r>
      <w:r w:rsidR="00B65387" w:rsidRPr="00060ED3">
        <w:rPr>
          <w:rFonts w:asciiTheme="minorHAnsi" w:hAnsiTheme="minorHAnsi" w:cs="Calibri"/>
        </w:rPr>
        <w:t xml:space="preserve"> aktualizácie Manuálu CEF alebo z dôvodov uvedených v kapitole 1.2.1 Manuálu CEF.</w:t>
      </w:r>
    </w:p>
    <w:p w14:paraId="63899E02" w14:textId="1770644A" w:rsidR="006907FE" w:rsidRPr="00060ED3" w:rsidRDefault="006907FE" w:rsidP="006907FE">
      <w:pPr>
        <w:keepNext/>
        <w:keepLines/>
        <w:spacing w:before="120" w:after="0" w:line="240" w:lineRule="auto"/>
        <w:jc w:val="both"/>
        <w:rPr>
          <w:rFonts w:asciiTheme="minorHAnsi" w:hAnsiTheme="minorHAnsi" w:cs="Calibri"/>
        </w:rPr>
      </w:pPr>
      <w:r w:rsidRPr="00060ED3">
        <w:rPr>
          <w:rFonts w:asciiTheme="minorHAnsi" w:hAnsiTheme="minorHAnsi" w:cs="Calibri"/>
        </w:rPr>
        <w:t xml:space="preserve">O aktualizácii príručky bude </w:t>
      </w:r>
      <w:r w:rsidR="00B65387" w:rsidRPr="00060ED3">
        <w:rPr>
          <w:rFonts w:asciiTheme="minorHAnsi" w:hAnsiTheme="minorHAnsi" w:cs="Calibri"/>
        </w:rPr>
        <w:t>SRP informovať Implementačné subjekty</w:t>
      </w:r>
      <w:r w:rsidR="00154953">
        <w:rPr>
          <w:rFonts w:asciiTheme="minorHAnsi" w:hAnsiTheme="minorHAnsi" w:cs="Calibri"/>
        </w:rPr>
        <w:t xml:space="preserve"> v prípadoch, kde vystupuje MDV SR v pozícii príjemcu,</w:t>
      </w:r>
      <w:r w:rsidRPr="00060ED3">
        <w:rPr>
          <w:rFonts w:asciiTheme="minorHAnsi" w:hAnsiTheme="minorHAnsi" w:cs="Calibri"/>
        </w:rPr>
        <w:t xml:space="preserve"> prostredníctvom elektronickej pošty a zároveň uverejní znenie aktualizovanej príručky na svojom webovom sídle. </w:t>
      </w:r>
    </w:p>
    <w:p w14:paraId="317FA9A4" w14:textId="49EA819B" w:rsidR="006907FE" w:rsidRPr="00060ED3" w:rsidRDefault="006907FE" w:rsidP="006907FE">
      <w:pPr>
        <w:keepNext/>
        <w:keepLines/>
        <w:spacing w:before="120" w:after="0" w:line="240" w:lineRule="auto"/>
        <w:jc w:val="both"/>
        <w:rPr>
          <w:rFonts w:asciiTheme="minorHAnsi" w:hAnsiTheme="minorHAnsi" w:cs="Calibri"/>
        </w:rPr>
      </w:pPr>
      <w:r w:rsidRPr="00060ED3">
        <w:rPr>
          <w:rFonts w:asciiTheme="minorHAnsi" w:hAnsiTheme="minorHAnsi" w:cs="Calibri"/>
        </w:rPr>
        <w:t xml:space="preserve">Za účelom opravy formálnych chýb/nedostatkov v platnej verzii príručky (napr. nesprávne uvedený odkaz, nefunkčný hypertextový odkaz, chybné formátovanie/číslovanie, preklepy a pod.), ktoré nemenia postupy uvedené v príručke, si </w:t>
      </w:r>
      <w:r w:rsidR="00B65387" w:rsidRPr="00060ED3">
        <w:rPr>
          <w:rFonts w:asciiTheme="minorHAnsi" w:hAnsiTheme="minorHAnsi" w:cs="Calibri"/>
        </w:rPr>
        <w:t>SRP</w:t>
      </w:r>
      <w:r w:rsidRPr="00060ED3">
        <w:rPr>
          <w:rFonts w:asciiTheme="minorHAnsi" w:hAnsiTheme="minorHAnsi" w:cs="Calibri"/>
        </w:rPr>
        <w:t xml:space="preserve"> vyhradzuje právo na ich opravu bez potreby informovať oprávnených žiadateľov o vykonaných opravách.</w:t>
      </w:r>
    </w:p>
    <w:p w14:paraId="4268A3D8" w14:textId="77777777" w:rsidR="00F65DE4" w:rsidRPr="00060ED3" w:rsidRDefault="00F65DE4" w:rsidP="006907FE">
      <w:pPr>
        <w:keepNext/>
        <w:keepLines/>
        <w:spacing w:before="120" w:after="0" w:line="240" w:lineRule="auto"/>
        <w:jc w:val="both"/>
        <w:rPr>
          <w:rFonts w:asciiTheme="minorHAnsi" w:hAnsiTheme="minorHAnsi" w:cs="Calibri"/>
        </w:rPr>
      </w:pPr>
    </w:p>
    <w:p w14:paraId="31A2C364" w14:textId="77777777" w:rsidR="00F65DE4" w:rsidRPr="00060ED3" w:rsidRDefault="00F65DE4" w:rsidP="00F65DE4">
      <w:pPr>
        <w:pStyle w:val="Nadpis1"/>
        <w:keepLines/>
        <w:pageBreakBefore/>
        <w:shd w:val="clear" w:color="auto" w:fill="1F497D"/>
        <w:tabs>
          <w:tab w:val="clear" w:pos="851"/>
        </w:tabs>
        <w:spacing w:before="120" w:after="0"/>
        <w:ind w:left="432" w:hanging="432"/>
        <w:rPr>
          <w:rFonts w:asciiTheme="minorHAnsi" w:hAnsiTheme="minorHAnsi"/>
          <w:b/>
          <w:color w:val="FFFFFF"/>
          <w:sz w:val="22"/>
          <w:szCs w:val="22"/>
        </w:rPr>
      </w:pPr>
      <w:bookmarkStart w:id="13" w:name="_Toc503796751"/>
      <w:r w:rsidRPr="00060ED3">
        <w:rPr>
          <w:rFonts w:asciiTheme="minorHAnsi" w:hAnsiTheme="minorHAnsi"/>
          <w:b/>
          <w:color w:val="FFFFFF"/>
          <w:sz w:val="22"/>
          <w:szCs w:val="22"/>
        </w:rPr>
        <w:lastRenderedPageBreak/>
        <w:t>Všeobecné pravidlá oprávnenosti výdavkov</w:t>
      </w:r>
      <w:bookmarkEnd w:id="13"/>
    </w:p>
    <w:p w14:paraId="4C2E9FAE" w14:textId="77777777" w:rsidR="00F65DE4" w:rsidRPr="00060ED3" w:rsidRDefault="00F65DE4" w:rsidP="00CB442A">
      <w:pPr>
        <w:keepNext/>
        <w:keepLines/>
        <w:spacing w:after="0" w:line="240" w:lineRule="auto"/>
        <w:jc w:val="both"/>
        <w:rPr>
          <w:rFonts w:asciiTheme="minorHAnsi" w:hAnsiTheme="minorHAnsi" w:cs="Calibri"/>
        </w:rPr>
      </w:pPr>
    </w:p>
    <w:p w14:paraId="26CD3176" w14:textId="55B2E505" w:rsidR="00F65DE4" w:rsidRPr="00060ED3" w:rsidRDefault="00F65DE4" w:rsidP="00CB442A">
      <w:pPr>
        <w:pStyle w:val="Nadpis2"/>
        <w:tabs>
          <w:tab w:val="clear" w:pos="2128"/>
        </w:tabs>
        <w:spacing w:line="24" w:lineRule="atLeast"/>
        <w:ind w:left="578" w:hanging="578"/>
        <w:rPr>
          <w:rFonts w:asciiTheme="minorHAnsi" w:hAnsiTheme="minorHAnsi"/>
          <w:sz w:val="22"/>
          <w:szCs w:val="22"/>
        </w:rPr>
      </w:pPr>
      <w:bookmarkStart w:id="14" w:name="_Toc448140427"/>
      <w:bookmarkStart w:id="15" w:name="_Toc448140491"/>
      <w:bookmarkStart w:id="16" w:name="_Toc492386493"/>
      <w:bookmarkStart w:id="17" w:name="_Toc503796752"/>
      <w:r w:rsidRPr="00060ED3">
        <w:rPr>
          <w:rFonts w:asciiTheme="minorHAnsi" w:hAnsiTheme="minorHAnsi"/>
          <w:sz w:val="22"/>
          <w:szCs w:val="22"/>
        </w:rPr>
        <w:t>Oprávnené</w:t>
      </w:r>
      <w:r w:rsidR="00B00D0A" w:rsidRPr="00060ED3">
        <w:rPr>
          <w:rFonts w:asciiTheme="minorHAnsi" w:hAnsiTheme="minorHAnsi"/>
          <w:sz w:val="22"/>
          <w:szCs w:val="22"/>
          <w:lang w:val="sk-SK"/>
        </w:rPr>
        <w:t xml:space="preserve"> a neoprávnené</w:t>
      </w:r>
      <w:r w:rsidRPr="00060ED3">
        <w:rPr>
          <w:rFonts w:asciiTheme="minorHAnsi" w:hAnsiTheme="minorHAnsi"/>
          <w:sz w:val="22"/>
          <w:szCs w:val="22"/>
        </w:rPr>
        <w:t xml:space="preserve"> </w:t>
      </w:r>
      <w:bookmarkEnd w:id="14"/>
      <w:bookmarkEnd w:id="15"/>
      <w:bookmarkEnd w:id="16"/>
      <w:r w:rsidR="009B072F" w:rsidRPr="00060ED3">
        <w:rPr>
          <w:rFonts w:asciiTheme="minorHAnsi" w:hAnsiTheme="minorHAnsi"/>
          <w:sz w:val="22"/>
          <w:szCs w:val="22"/>
          <w:lang w:val="sk-SK"/>
        </w:rPr>
        <w:t>výdavky</w:t>
      </w:r>
      <w:bookmarkEnd w:id="17"/>
    </w:p>
    <w:p w14:paraId="28EF363D" w14:textId="0A76BF33" w:rsidR="00F65DE4" w:rsidRPr="00060ED3" w:rsidRDefault="009B072F" w:rsidP="00F65DE4">
      <w:pPr>
        <w:spacing w:before="120" w:after="120" w:line="24" w:lineRule="atLeast"/>
        <w:jc w:val="both"/>
        <w:rPr>
          <w:rFonts w:asciiTheme="minorHAnsi" w:hAnsiTheme="minorHAnsi" w:cs="Calibri"/>
        </w:rPr>
      </w:pPr>
      <w:r w:rsidRPr="00060ED3">
        <w:rPr>
          <w:rFonts w:asciiTheme="minorHAnsi" w:hAnsiTheme="minorHAnsi" w:cs="Calibri"/>
          <w:b/>
        </w:rPr>
        <w:t>Pravidlá oprávnenosti výdavkov</w:t>
      </w:r>
      <w:r w:rsidR="00F65DE4" w:rsidRPr="00060ED3">
        <w:rPr>
          <w:rFonts w:asciiTheme="minorHAnsi" w:hAnsiTheme="minorHAnsi" w:cs="Calibri"/>
          <w:b/>
        </w:rPr>
        <w:t xml:space="preserve"> v rámci projektov financovaných z Nástroja na prepájanie Európy (CEF) – dopravná infraštruktúra, </w:t>
      </w:r>
      <w:r w:rsidR="00F90E69" w:rsidRPr="00060ED3">
        <w:rPr>
          <w:rFonts w:asciiTheme="minorHAnsi" w:hAnsiTheme="minorHAnsi" w:cs="Calibri"/>
          <w:b/>
        </w:rPr>
        <w:t xml:space="preserve">kde MDV SR vystupuje v pozícii príjemcu, </w:t>
      </w:r>
      <w:r w:rsidRPr="00060ED3">
        <w:rPr>
          <w:rFonts w:asciiTheme="minorHAnsi" w:hAnsiTheme="minorHAnsi" w:cs="Calibri"/>
          <w:b/>
        </w:rPr>
        <w:t>sú stanovené v súlade s platnou národnou i e</w:t>
      </w:r>
      <w:r w:rsidR="00946E11">
        <w:rPr>
          <w:rFonts w:asciiTheme="minorHAnsi" w:hAnsiTheme="minorHAnsi" w:cs="Calibri"/>
          <w:b/>
        </w:rPr>
        <w:t xml:space="preserve">urópskou legislatívou a okrem tejto Príručky </w:t>
      </w:r>
      <w:r w:rsidR="00F65DE4" w:rsidRPr="00060ED3">
        <w:rPr>
          <w:rFonts w:asciiTheme="minorHAnsi" w:hAnsiTheme="minorHAnsi" w:cs="Calibri"/>
          <w:b/>
        </w:rPr>
        <w:t>špecifikované</w:t>
      </w:r>
      <w:r w:rsidR="00946E11">
        <w:rPr>
          <w:rFonts w:asciiTheme="minorHAnsi" w:hAnsiTheme="minorHAnsi" w:cs="Calibri"/>
        </w:rPr>
        <w:t xml:space="preserve"> aj </w:t>
      </w:r>
      <w:r w:rsidR="00F65DE4" w:rsidRPr="00060ED3">
        <w:rPr>
          <w:rFonts w:asciiTheme="minorHAnsi" w:hAnsiTheme="minorHAnsi" w:cs="Calibri"/>
        </w:rPr>
        <w:t>v príslušných ustanoveniach nasledovných dokumentov:</w:t>
      </w:r>
    </w:p>
    <w:p w14:paraId="7C0088BD" w14:textId="77777777" w:rsidR="00F65DE4" w:rsidRPr="00060ED3" w:rsidRDefault="00F65DE4" w:rsidP="00F65DE4">
      <w:pPr>
        <w:numPr>
          <w:ilvl w:val="0"/>
          <w:numId w:val="37"/>
        </w:numPr>
        <w:spacing w:before="120" w:after="120" w:line="24" w:lineRule="atLeast"/>
        <w:ind w:left="714" w:hanging="357"/>
        <w:jc w:val="both"/>
        <w:rPr>
          <w:rFonts w:asciiTheme="minorHAnsi" w:hAnsiTheme="minorHAnsi" w:cs="Calibri"/>
        </w:rPr>
      </w:pPr>
      <w:r w:rsidRPr="00060ED3">
        <w:rPr>
          <w:rFonts w:asciiTheme="minorHAnsi" w:hAnsiTheme="minorHAnsi"/>
        </w:rPr>
        <w:t>Nariadenie Európskeho parlamentu a Rady (EÚ) č. 1316/2013 z 11. decembra 2013 o zriadení Nástroja na prepájanie Európy, ktorým sa mení nariadenie (EÚ) č. 913/2010 a zrušujú sa nariadenia (ES) č. 680/2007 a (ES) č. 67/2010 (ďalej len „Nariadenie CEF“);</w:t>
      </w:r>
    </w:p>
    <w:p w14:paraId="3B8ABEE9" w14:textId="397CA4E4" w:rsidR="00F65DE4" w:rsidRPr="00060ED3" w:rsidRDefault="00F65DE4" w:rsidP="00F65DE4">
      <w:pPr>
        <w:numPr>
          <w:ilvl w:val="0"/>
          <w:numId w:val="37"/>
        </w:numPr>
        <w:spacing w:before="120" w:after="120" w:line="24" w:lineRule="atLeast"/>
        <w:ind w:left="714" w:hanging="357"/>
        <w:jc w:val="both"/>
        <w:rPr>
          <w:rFonts w:asciiTheme="minorHAnsi" w:hAnsiTheme="minorHAnsi" w:cs="Calibri"/>
        </w:rPr>
      </w:pPr>
      <w:r w:rsidRPr="00060ED3">
        <w:rPr>
          <w:rFonts w:asciiTheme="minorHAnsi" w:hAnsiTheme="minorHAnsi"/>
        </w:rPr>
        <w:t>Príslušná výzva na predkladanie žiadostí o grant CEF;</w:t>
      </w:r>
    </w:p>
    <w:p w14:paraId="54CABB0C" w14:textId="032D879D" w:rsidR="00F65DE4" w:rsidRPr="00060ED3" w:rsidRDefault="00F65DE4" w:rsidP="00F65DE4">
      <w:pPr>
        <w:numPr>
          <w:ilvl w:val="0"/>
          <w:numId w:val="37"/>
        </w:numPr>
        <w:spacing w:before="120" w:after="120" w:line="24" w:lineRule="atLeast"/>
        <w:ind w:left="714" w:hanging="357"/>
        <w:jc w:val="both"/>
        <w:rPr>
          <w:rFonts w:asciiTheme="minorHAnsi" w:hAnsiTheme="minorHAnsi" w:cs="Calibri"/>
        </w:rPr>
      </w:pPr>
      <w:r w:rsidRPr="00060ED3">
        <w:rPr>
          <w:rFonts w:asciiTheme="minorHAnsi" w:hAnsiTheme="minorHAnsi"/>
        </w:rPr>
        <w:t>Ustanovenia k oprávnenosti nákladov stanovené v</w:t>
      </w:r>
      <w:r w:rsidR="00F90E69" w:rsidRPr="00060ED3">
        <w:rPr>
          <w:rFonts w:asciiTheme="minorHAnsi" w:hAnsiTheme="minorHAnsi"/>
        </w:rPr>
        <w:t> </w:t>
      </w:r>
      <w:r w:rsidRPr="00060ED3">
        <w:rPr>
          <w:rFonts w:asciiTheme="minorHAnsi" w:hAnsiTheme="minorHAnsi"/>
        </w:rPr>
        <w:t>čl</w:t>
      </w:r>
      <w:r w:rsidR="00F90E69" w:rsidRPr="00060ED3">
        <w:rPr>
          <w:rFonts w:asciiTheme="minorHAnsi" w:hAnsiTheme="minorHAnsi"/>
        </w:rPr>
        <w:t>.</w:t>
      </w:r>
      <w:r w:rsidRPr="00060ED3">
        <w:rPr>
          <w:rFonts w:asciiTheme="minorHAnsi" w:hAnsiTheme="minorHAnsi"/>
        </w:rPr>
        <w:t xml:space="preserve"> II.19 príslušnej Dohody o grante;</w:t>
      </w:r>
    </w:p>
    <w:p w14:paraId="73F6506D" w14:textId="1E519A50" w:rsidR="00872775" w:rsidRPr="00946E11" w:rsidRDefault="00872775" w:rsidP="00946E11">
      <w:pPr>
        <w:numPr>
          <w:ilvl w:val="0"/>
          <w:numId w:val="37"/>
        </w:numPr>
        <w:spacing w:before="120" w:after="120" w:line="24" w:lineRule="atLeast"/>
        <w:ind w:left="714" w:hanging="357"/>
        <w:jc w:val="both"/>
        <w:rPr>
          <w:rFonts w:asciiTheme="minorHAnsi" w:hAnsiTheme="minorHAnsi" w:cs="Calibri"/>
        </w:rPr>
      </w:pPr>
      <w:r w:rsidRPr="00060ED3">
        <w:rPr>
          <w:rFonts w:asciiTheme="minorHAnsi" w:hAnsiTheme="minorHAnsi"/>
        </w:rPr>
        <w:t>Zmluva o implementácii projektu financovaného z Nástroja na prepájanie Európy (CEF)</w:t>
      </w:r>
    </w:p>
    <w:p w14:paraId="34F69C81" w14:textId="77777777" w:rsidR="00872775" w:rsidRPr="00060ED3" w:rsidRDefault="00872775" w:rsidP="00F65DE4">
      <w:pPr>
        <w:spacing w:before="120" w:after="120" w:line="24" w:lineRule="atLeast"/>
        <w:jc w:val="both"/>
        <w:rPr>
          <w:rFonts w:asciiTheme="minorHAnsi" w:hAnsiTheme="minorHAnsi" w:cs="Calibri"/>
        </w:rPr>
      </w:pPr>
    </w:p>
    <w:p w14:paraId="6265DEC1" w14:textId="77777777" w:rsidR="00F65DE4" w:rsidRPr="00060ED3" w:rsidRDefault="00F65DE4" w:rsidP="00F65DE4">
      <w:pPr>
        <w:spacing w:before="120" w:after="120" w:line="24" w:lineRule="atLeast"/>
        <w:jc w:val="both"/>
        <w:rPr>
          <w:rFonts w:asciiTheme="minorHAnsi" w:hAnsiTheme="minorHAnsi" w:cs="Arial"/>
          <w:b/>
        </w:rPr>
      </w:pPr>
      <w:r w:rsidRPr="00060ED3">
        <w:rPr>
          <w:rFonts w:asciiTheme="minorHAnsi" w:hAnsiTheme="minorHAnsi" w:cs="Arial"/>
          <w:b/>
        </w:rPr>
        <w:t xml:space="preserve">Prehľad základných podmienok oprávnenosti nákladov poskytuje nasledujúca tabuľka. </w:t>
      </w:r>
    </w:p>
    <w:p w14:paraId="791F8640" w14:textId="02C4B300" w:rsidR="00F65DE4" w:rsidRPr="00060ED3" w:rsidRDefault="00F65DE4" w:rsidP="00F65DE4">
      <w:pPr>
        <w:pStyle w:val="Hlavikatabuky"/>
        <w:spacing w:line="24" w:lineRule="atLeast"/>
        <w:rPr>
          <w:rFonts w:asciiTheme="minorHAnsi" w:hAnsiTheme="minorHAnsi"/>
          <w:sz w:val="22"/>
          <w:szCs w:val="22"/>
        </w:rPr>
      </w:pPr>
      <w:bookmarkStart w:id="18" w:name="_Toc416396476"/>
      <w:bookmarkStart w:id="19" w:name="_Toc494201453"/>
      <w:r w:rsidRPr="00060ED3">
        <w:rPr>
          <w:rFonts w:asciiTheme="minorHAnsi" w:hAnsiTheme="minorHAnsi"/>
          <w:sz w:val="22"/>
          <w:szCs w:val="22"/>
        </w:rPr>
        <w:t>Tabuľka 1</w:t>
      </w:r>
      <w:r w:rsidR="00236A55" w:rsidRPr="00060ED3">
        <w:rPr>
          <w:rFonts w:asciiTheme="minorHAnsi" w:hAnsiTheme="minorHAnsi"/>
          <w:sz w:val="22"/>
          <w:szCs w:val="22"/>
        </w:rPr>
        <w:t>:</w:t>
      </w:r>
      <w:r w:rsidRPr="00060ED3">
        <w:rPr>
          <w:rFonts w:asciiTheme="minorHAnsi" w:hAnsiTheme="minorHAnsi"/>
          <w:sz w:val="22"/>
          <w:szCs w:val="22"/>
        </w:rPr>
        <w:t xml:space="preserve"> </w:t>
      </w:r>
      <w:bookmarkEnd w:id="18"/>
      <w:r w:rsidRPr="00060ED3">
        <w:rPr>
          <w:rFonts w:asciiTheme="minorHAnsi" w:hAnsiTheme="minorHAnsi"/>
          <w:sz w:val="22"/>
          <w:szCs w:val="22"/>
        </w:rPr>
        <w:t>Základné podmienky oprávnenosti nákladov</w:t>
      </w:r>
      <w:bookmarkEnd w:id="19"/>
      <w:r w:rsidRPr="00060ED3">
        <w:rPr>
          <w:rFonts w:asciiTheme="minorHAnsi" w:hAnsiTheme="minorHAnsi"/>
          <w:sz w:val="22"/>
          <w:szCs w:val="22"/>
        </w:rPr>
        <w:t xml:space="preserve"> </w:t>
      </w:r>
    </w:p>
    <w:tbl>
      <w:tblPr>
        <w:tblW w:w="0" w:type="auto"/>
        <w:tblBorders>
          <w:top w:val="single" w:sz="4" w:space="0" w:color="4472C4"/>
          <w:left w:val="single" w:sz="4" w:space="0" w:color="4472C4"/>
          <w:bottom w:val="single" w:sz="4" w:space="0" w:color="4472C4"/>
          <w:right w:val="single" w:sz="4" w:space="0" w:color="4472C4"/>
        </w:tblBorders>
        <w:tblLook w:val="04A0" w:firstRow="1" w:lastRow="0" w:firstColumn="1" w:lastColumn="0" w:noHBand="0" w:noVBand="1"/>
      </w:tblPr>
      <w:tblGrid>
        <w:gridCol w:w="405"/>
        <w:gridCol w:w="8807"/>
      </w:tblGrid>
      <w:tr w:rsidR="00F65DE4" w:rsidRPr="00060ED3" w14:paraId="25826F4A" w14:textId="77777777" w:rsidTr="00B1604F">
        <w:trPr>
          <w:trHeight w:val="310"/>
          <w:tblHeader/>
        </w:trPr>
        <w:tc>
          <w:tcPr>
            <w:tcW w:w="9212" w:type="dxa"/>
            <w:gridSpan w:val="2"/>
            <w:tcBorders>
              <w:bottom w:val="nil"/>
              <w:right w:val="nil"/>
            </w:tcBorders>
            <w:shd w:val="clear" w:color="auto" w:fill="2F5496"/>
          </w:tcPr>
          <w:p w14:paraId="496E3F62" w14:textId="77777777" w:rsidR="00F65DE4" w:rsidRPr="00060ED3" w:rsidRDefault="00F65DE4" w:rsidP="00B1604F">
            <w:pPr>
              <w:autoSpaceDE w:val="0"/>
              <w:autoSpaceDN w:val="0"/>
              <w:adjustRightInd w:val="0"/>
              <w:spacing w:after="0" w:line="24" w:lineRule="atLeast"/>
              <w:jc w:val="both"/>
              <w:rPr>
                <w:rFonts w:asciiTheme="minorHAnsi" w:hAnsiTheme="minorHAnsi" w:cs="Calibri"/>
                <w:b/>
                <w:bCs/>
                <w:color w:val="FFFFFF"/>
                <w:u w:val="single"/>
              </w:rPr>
            </w:pPr>
            <w:r w:rsidRPr="00060ED3">
              <w:rPr>
                <w:rFonts w:asciiTheme="minorHAnsi" w:hAnsiTheme="minorHAnsi" w:cs="Calibri"/>
                <w:b/>
                <w:bCs/>
                <w:color w:val="FFFFFF"/>
              </w:rPr>
              <w:t xml:space="preserve">Základné podmienky pre oprávnenosť </w:t>
            </w:r>
            <w:r w:rsidRPr="00060ED3">
              <w:rPr>
                <w:rFonts w:asciiTheme="minorHAnsi" w:hAnsiTheme="minorHAnsi"/>
                <w:b/>
                <w:bCs/>
                <w:color w:val="FFFFFF"/>
              </w:rPr>
              <w:t>nákladov projektov CEF</w:t>
            </w:r>
          </w:p>
        </w:tc>
      </w:tr>
      <w:tr w:rsidR="00F65DE4" w:rsidRPr="00060ED3" w14:paraId="20E88984" w14:textId="77777777" w:rsidTr="00B1604F">
        <w:trPr>
          <w:trHeight w:val="248"/>
        </w:trPr>
        <w:tc>
          <w:tcPr>
            <w:tcW w:w="405" w:type="dxa"/>
            <w:tcBorders>
              <w:top w:val="single" w:sz="4" w:space="0" w:color="4472C4"/>
              <w:bottom w:val="single" w:sz="4" w:space="0" w:color="4472C4"/>
              <w:right w:val="nil"/>
            </w:tcBorders>
            <w:shd w:val="clear" w:color="auto" w:fill="D9E2F3"/>
          </w:tcPr>
          <w:p w14:paraId="17F437D0" w14:textId="77777777"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cs="Calibri"/>
                <w:b/>
                <w:bCs/>
              </w:rPr>
              <w:t>a)</w:t>
            </w:r>
          </w:p>
        </w:tc>
        <w:tc>
          <w:tcPr>
            <w:tcW w:w="8807" w:type="dxa"/>
            <w:tcBorders>
              <w:top w:val="single" w:sz="4" w:space="0" w:color="4472C4"/>
              <w:bottom w:val="single" w:sz="4" w:space="0" w:color="4472C4"/>
            </w:tcBorders>
            <w:shd w:val="clear" w:color="auto" w:fill="auto"/>
          </w:tcPr>
          <w:p w14:paraId="0F0DD672" w14:textId="0FC35B44" w:rsidR="00F65DE4" w:rsidRPr="00060ED3" w:rsidRDefault="00F65DE4" w:rsidP="00751607">
            <w:pPr>
              <w:autoSpaceDE w:val="0"/>
              <w:autoSpaceDN w:val="0"/>
              <w:adjustRightInd w:val="0"/>
              <w:spacing w:after="0" w:line="24" w:lineRule="atLeast"/>
              <w:jc w:val="both"/>
              <w:rPr>
                <w:rFonts w:asciiTheme="minorHAnsi" w:hAnsiTheme="minorHAnsi" w:cs="Calibri"/>
              </w:rPr>
            </w:pPr>
            <w:r w:rsidRPr="00060ED3">
              <w:rPr>
                <w:rFonts w:asciiTheme="minorHAnsi" w:hAnsiTheme="minorHAnsi"/>
              </w:rPr>
              <w:t>vznikli v  období stanovenom v Dohode o grante, resp. v Zmluve o implementácii projektu financovaného z CEF s výnimkou nákladov, ktoré sa týkajú žiadosti o platbu zostatku</w:t>
            </w:r>
            <w:r w:rsidRPr="00060ED3">
              <w:rPr>
                <w:rFonts w:asciiTheme="minorHAnsi" w:hAnsiTheme="minorHAnsi" w:cs="Calibri"/>
              </w:rPr>
              <w:t xml:space="preserve">; </w:t>
            </w:r>
          </w:p>
        </w:tc>
      </w:tr>
      <w:tr w:rsidR="00F65DE4" w:rsidRPr="00060ED3" w14:paraId="7574F526" w14:textId="77777777" w:rsidTr="00B1604F">
        <w:trPr>
          <w:trHeight w:val="248"/>
        </w:trPr>
        <w:tc>
          <w:tcPr>
            <w:tcW w:w="405" w:type="dxa"/>
            <w:tcBorders>
              <w:right w:val="nil"/>
            </w:tcBorders>
            <w:shd w:val="clear" w:color="auto" w:fill="D9E2F3"/>
          </w:tcPr>
          <w:p w14:paraId="13F045FA" w14:textId="77777777"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b</w:t>
            </w:r>
            <w:r w:rsidRPr="00060ED3">
              <w:rPr>
                <w:rFonts w:asciiTheme="minorHAnsi" w:hAnsiTheme="minorHAnsi" w:cs="Calibri"/>
                <w:b/>
                <w:bCs/>
              </w:rPr>
              <w:t>)</w:t>
            </w:r>
          </w:p>
        </w:tc>
        <w:tc>
          <w:tcPr>
            <w:tcW w:w="8807" w:type="dxa"/>
            <w:shd w:val="clear" w:color="auto" w:fill="auto"/>
          </w:tcPr>
          <w:p w14:paraId="03B94411" w14:textId="77777777"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sú uvedené v rozpočte projektu schválenom v prílohe č. III Dohody o grante;</w:t>
            </w:r>
          </w:p>
        </w:tc>
      </w:tr>
      <w:tr w:rsidR="00F65DE4" w:rsidRPr="00060ED3" w14:paraId="686BB9EA" w14:textId="77777777" w:rsidTr="00B1604F">
        <w:trPr>
          <w:trHeight w:val="248"/>
        </w:trPr>
        <w:tc>
          <w:tcPr>
            <w:tcW w:w="405" w:type="dxa"/>
            <w:tcBorders>
              <w:top w:val="single" w:sz="4" w:space="0" w:color="4472C4"/>
              <w:bottom w:val="single" w:sz="4" w:space="0" w:color="4472C4"/>
              <w:right w:val="nil"/>
            </w:tcBorders>
            <w:shd w:val="clear" w:color="auto" w:fill="D9E2F3"/>
          </w:tcPr>
          <w:p w14:paraId="22ED9CC1" w14:textId="77777777"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c</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14:paraId="10A36BD0" w14:textId="77777777"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sú vynaložené</w:t>
            </w:r>
            <w:r w:rsidRPr="00060ED3">
              <w:rPr>
                <w:rFonts w:asciiTheme="minorHAnsi" w:hAnsiTheme="minorHAnsi" w:cs="Calibri"/>
              </w:rPr>
              <w:t xml:space="preserve"> </w:t>
            </w:r>
            <w:r w:rsidRPr="00060ED3">
              <w:rPr>
                <w:rFonts w:asciiTheme="minorHAnsi" w:hAnsiTheme="minorHAnsi"/>
              </w:rPr>
              <w:t>v súvislosti s</w:t>
            </w:r>
            <w:r w:rsidRPr="00060ED3">
              <w:rPr>
                <w:rFonts w:asciiTheme="minorHAnsi" w:hAnsiTheme="minorHAnsi" w:cs="Calibri"/>
              </w:rPr>
              <w:t xml:space="preserve"> projekt</w:t>
            </w:r>
            <w:r w:rsidRPr="00060ED3">
              <w:rPr>
                <w:rFonts w:asciiTheme="minorHAnsi" w:hAnsiTheme="minorHAnsi"/>
              </w:rPr>
              <w:t>om CEF</w:t>
            </w:r>
            <w:r w:rsidRPr="00060ED3">
              <w:rPr>
                <w:rFonts w:asciiTheme="minorHAnsi" w:hAnsiTheme="minorHAnsi" w:cs="Calibri"/>
              </w:rPr>
              <w:t xml:space="preserve"> (existencia priameho spojenia s projektom)</w:t>
            </w:r>
            <w:r w:rsidRPr="00060ED3">
              <w:rPr>
                <w:rFonts w:asciiTheme="minorHAnsi" w:hAnsiTheme="minorHAnsi"/>
              </w:rPr>
              <w:t xml:space="preserve"> a sú potrebné na jeho realizáciu v zmysle opisu projektu uvedeného v prílohe č. I Dohody o grante;</w:t>
            </w:r>
          </w:p>
        </w:tc>
      </w:tr>
      <w:tr w:rsidR="00F65DE4" w:rsidRPr="00060ED3" w14:paraId="719886A4" w14:textId="77777777" w:rsidTr="00B1604F">
        <w:trPr>
          <w:trHeight w:val="248"/>
        </w:trPr>
        <w:tc>
          <w:tcPr>
            <w:tcW w:w="405" w:type="dxa"/>
            <w:tcBorders>
              <w:right w:val="nil"/>
            </w:tcBorders>
            <w:shd w:val="clear" w:color="auto" w:fill="D9E2F3"/>
          </w:tcPr>
          <w:p w14:paraId="07C83E6C" w14:textId="77777777"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d)</w:t>
            </w:r>
          </w:p>
        </w:tc>
        <w:tc>
          <w:tcPr>
            <w:tcW w:w="8807" w:type="dxa"/>
            <w:shd w:val="clear" w:color="auto" w:fill="auto"/>
          </w:tcPr>
          <w:p w14:paraId="280F64BE" w14:textId="77777777"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sú vynaložené</w:t>
            </w:r>
            <w:r w:rsidRPr="00060ED3">
              <w:rPr>
                <w:rFonts w:asciiTheme="minorHAnsi" w:hAnsiTheme="minorHAnsi" w:cs="Calibri"/>
              </w:rPr>
              <w:t xml:space="preserve"> v zmysle podmienok </w:t>
            </w:r>
            <w:r w:rsidRPr="00060ED3">
              <w:rPr>
                <w:rFonts w:asciiTheme="minorHAnsi" w:hAnsiTheme="minorHAnsi"/>
              </w:rPr>
              <w:t>Výzvy</w:t>
            </w:r>
            <w:r w:rsidRPr="00060ED3">
              <w:rPr>
                <w:rFonts w:asciiTheme="minorHAnsi" w:hAnsiTheme="minorHAnsi" w:cs="Calibri"/>
              </w:rPr>
              <w:t xml:space="preserve"> na predkladanie </w:t>
            </w:r>
            <w:r w:rsidRPr="00060ED3">
              <w:rPr>
                <w:rFonts w:asciiTheme="minorHAnsi" w:hAnsiTheme="minorHAnsi"/>
              </w:rPr>
              <w:t>žiadostí o grant, Dohody o grante a Zmluvy o implementácii projektu financovaného z CEF (implementačné subjekty);</w:t>
            </w:r>
          </w:p>
        </w:tc>
      </w:tr>
      <w:tr w:rsidR="00F65DE4" w:rsidRPr="00060ED3" w14:paraId="2A7D6EBB" w14:textId="77777777" w:rsidTr="00B1604F">
        <w:trPr>
          <w:trHeight w:val="248"/>
        </w:trPr>
        <w:tc>
          <w:tcPr>
            <w:tcW w:w="405" w:type="dxa"/>
            <w:tcBorders>
              <w:top w:val="single" w:sz="4" w:space="0" w:color="4472C4"/>
              <w:bottom w:val="single" w:sz="4" w:space="0" w:color="4472C4"/>
              <w:right w:val="nil"/>
            </w:tcBorders>
            <w:shd w:val="clear" w:color="auto" w:fill="D9E2F3"/>
          </w:tcPr>
          <w:p w14:paraId="03723592" w14:textId="77777777"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e</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14:paraId="4F7DDC68" w14:textId="77777777" w:rsidR="00F65DE4" w:rsidRPr="00060ED3" w:rsidRDefault="00F65DE4" w:rsidP="00B1604F">
            <w:pPr>
              <w:autoSpaceDE w:val="0"/>
              <w:autoSpaceDN w:val="0"/>
              <w:adjustRightInd w:val="0"/>
              <w:spacing w:after="0" w:line="24" w:lineRule="atLeast"/>
              <w:jc w:val="both"/>
              <w:rPr>
                <w:rFonts w:asciiTheme="minorHAnsi" w:hAnsiTheme="minorHAnsi" w:cs="Calibri"/>
                <w:b/>
                <w:u w:val="single"/>
              </w:rPr>
            </w:pPr>
            <w:r w:rsidRPr="00060ED3">
              <w:rPr>
                <w:rFonts w:asciiTheme="minorHAnsi" w:hAnsiTheme="minorHAnsi"/>
              </w:rPr>
              <w:t>sú vynaložené</w:t>
            </w:r>
            <w:r w:rsidRPr="00060ED3">
              <w:rPr>
                <w:rFonts w:asciiTheme="minorHAnsi" w:hAnsiTheme="minorHAnsi" w:cs="Calibri"/>
              </w:rPr>
              <w:t xml:space="preserve"> v súlade s platnými všeobecne záväznými právnymi predpismi (napr. zákon o rozpočtových pravidlách, </w:t>
            </w:r>
            <w:r w:rsidRPr="00060ED3">
              <w:rPr>
                <w:rFonts w:asciiTheme="minorHAnsi" w:hAnsiTheme="minorHAnsi"/>
              </w:rPr>
              <w:t>zákon o verejnom obstarávaní</w:t>
            </w:r>
            <w:r w:rsidRPr="00060ED3">
              <w:rPr>
                <w:rFonts w:asciiTheme="minorHAnsi" w:hAnsiTheme="minorHAnsi" w:cs="Calibri"/>
              </w:rPr>
              <w:t>, zákon o štátnej pomoci, zákonník práce, zákon o slobode informácií</w:t>
            </w:r>
            <w:r w:rsidRPr="00060ED3">
              <w:rPr>
                <w:rFonts w:asciiTheme="minorHAnsi" w:hAnsiTheme="minorHAnsi"/>
              </w:rPr>
              <w:t>, daňové predpisy, predpisy v oblasti sociálneho zabezpečenia</w:t>
            </w:r>
            <w:r w:rsidRPr="00060ED3">
              <w:rPr>
                <w:rFonts w:asciiTheme="minorHAnsi" w:hAnsiTheme="minorHAnsi" w:cs="Calibri"/>
              </w:rPr>
              <w:t xml:space="preserve">); </w:t>
            </w:r>
          </w:p>
        </w:tc>
      </w:tr>
      <w:tr w:rsidR="00F65DE4" w:rsidRPr="00060ED3" w14:paraId="5B452169" w14:textId="77777777" w:rsidTr="00B1604F">
        <w:tc>
          <w:tcPr>
            <w:tcW w:w="405" w:type="dxa"/>
            <w:tcBorders>
              <w:right w:val="nil"/>
            </w:tcBorders>
            <w:shd w:val="clear" w:color="auto" w:fill="D9E2F3"/>
          </w:tcPr>
          <w:p w14:paraId="290DB375" w14:textId="77777777"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f</w:t>
            </w:r>
            <w:r w:rsidRPr="00060ED3">
              <w:rPr>
                <w:rFonts w:asciiTheme="minorHAnsi" w:hAnsiTheme="minorHAnsi" w:cs="Calibri"/>
                <w:b/>
                <w:bCs/>
              </w:rPr>
              <w:t>)</w:t>
            </w:r>
          </w:p>
        </w:tc>
        <w:tc>
          <w:tcPr>
            <w:tcW w:w="8807" w:type="dxa"/>
            <w:shd w:val="clear" w:color="auto" w:fill="auto"/>
          </w:tcPr>
          <w:p w14:paraId="0DAA59D6" w14:textId="77777777" w:rsidR="00F65DE4" w:rsidRPr="00060ED3" w:rsidRDefault="00F65DE4" w:rsidP="00B1604F">
            <w:pPr>
              <w:autoSpaceDE w:val="0"/>
              <w:autoSpaceDN w:val="0"/>
              <w:adjustRightInd w:val="0"/>
              <w:spacing w:after="0" w:line="24" w:lineRule="atLeast"/>
              <w:jc w:val="both"/>
              <w:rPr>
                <w:rFonts w:asciiTheme="minorHAnsi" w:hAnsiTheme="minorHAnsi" w:cs="Calibri"/>
                <w:b/>
                <w:u w:val="single"/>
              </w:rPr>
            </w:pPr>
            <w:r w:rsidRPr="00060ED3">
              <w:rPr>
                <w:rFonts w:asciiTheme="minorHAnsi" w:hAnsiTheme="minorHAnsi"/>
              </w:rPr>
              <w:t>sú primerané</w:t>
            </w:r>
            <w:r w:rsidRPr="00060ED3">
              <w:rPr>
                <w:rFonts w:asciiTheme="minorHAnsi" w:hAnsiTheme="minorHAnsi" w:cs="Calibri"/>
              </w:rPr>
              <w:t>, t.j. zodpoved</w:t>
            </w:r>
            <w:r w:rsidRPr="00060ED3">
              <w:rPr>
                <w:rFonts w:asciiTheme="minorHAnsi" w:hAnsiTheme="minorHAnsi"/>
              </w:rPr>
              <w:t>ajú</w:t>
            </w:r>
            <w:r w:rsidRPr="00060ED3">
              <w:rPr>
                <w:rFonts w:asciiTheme="minorHAnsi" w:hAnsiTheme="minorHAnsi" w:cs="Calibri"/>
              </w:rPr>
              <w:t xml:space="preserve"> obvyklým cenám v danom mieste a čase a zodpoved</w:t>
            </w:r>
            <w:r w:rsidRPr="00060ED3">
              <w:rPr>
                <w:rFonts w:asciiTheme="minorHAnsi" w:hAnsiTheme="minorHAnsi"/>
              </w:rPr>
              <w:t>ajú</w:t>
            </w:r>
            <w:r w:rsidRPr="00060ED3">
              <w:rPr>
                <w:rFonts w:asciiTheme="minorHAnsi" w:hAnsiTheme="minorHAnsi" w:cs="Calibri"/>
              </w:rPr>
              <w:t xml:space="preserve"> potrebám projektu; </w:t>
            </w:r>
          </w:p>
        </w:tc>
      </w:tr>
      <w:tr w:rsidR="00F65DE4" w:rsidRPr="00060ED3" w14:paraId="13C8922A" w14:textId="77777777" w:rsidTr="00B1604F">
        <w:tc>
          <w:tcPr>
            <w:tcW w:w="405" w:type="dxa"/>
            <w:tcBorders>
              <w:top w:val="single" w:sz="4" w:space="0" w:color="4472C4"/>
              <w:bottom w:val="single" w:sz="4" w:space="0" w:color="4472C4"/>
              <w:right w:val="nil"/>
            </w:tcBorders>
            <w:shd w:val="clear" w:color="auto" w:fill="D9E2F3"/>
          </w:tcPr>
          <w:p w14:paraId="061F9B9B" w14:textId="77777777"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g</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14:paraId="05A1305A" w14:textId="77777777" w:rsidR="00F65DE4" w:rsidRPr="00060ED3" w:rsidRDefault="00F65DE4" w:rsidP="00B1604F">
            <w:pPr>
              <w:autoSpaceDE w:val="0"/>
              <w:autoSpaceDN w:val="0"/>
              <w:adjustRightInd w:val="0"/>
              <w:spacing w:after="0" w:line="24" w:lineRule="atLeast"/>
              <w:jc w:val="both"/>
              <w:rPr>
                <w:rFonts w:asciiTheme="minorHAnsi" w:hAnsiTheme="minorHAnsi" w:cs="Calibri"/>
                <w:b/>
                <w:u w:val="single"/>
              </w:rPr>
            </w:pPr>
            <w:r w:rsidRPr="00060ED3">
              <w:rPr>
                <w:rFonts w:asciiTheme="minorHAnsi" w:hAnsiTheme="minorHAnsi"/>
              </w:rPr>
              <w:t>spĺňajú podmienky</w:t>
            </w:r>
            <w:r w:rsidRPr="00060ED3">
              <w:rPr>
                <w:rFonts w:asciiTheme="minorHAnsi" w:hAnsiTheme="minorHAnsi" w:cs="Calibri"/>
              </w:rPr>
              <w:t xml:space="preserve"> hospodárnosti, efektívnosti, účelnosti a účinnosti; </w:t>
            </w:r>
          </w:p>
        </w:tc>
      </w:tr>
      <w:tr w:rsidR="00F65DE4" w:rsidRPr="00060ED3" w14:paraId="21C0268B" w14:textId="77777777" w:rsidTr="00B1604F">
        <w:tc>
          <w:tcPr>
            <w:tcW w:w="405" w:type="dxa"/>
            <w:tcBorders>
              <w:right w:val="nil"/>
            </w:tcBorders>
            <w:shd w:val="clear" w:color="auto" w:fill="D9E2F3"/>
          </w:tcPr>
          <w:p w14:paraId="109C01D8" w14:textId="77777777"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h</w:t>
            </w:r>
            <w:r w:rsidRPr="00060ED3">
              <w:rPr>
                <w:rFonts w:asciiTheme="minorHAnsi" w:hAnsiTheme="minorHAnsi" w:cs="Calibri"/>
                <w:b/>
                <w:bCs/>
              </w:rPr>
              <w:t>)</w:t>
            </w:r>
          </w:p>
        </w:tc>
        <w:tc>
          <w:tcPr>
            <w:tcW w:w="8807" w:type="dxa"/>
            <w:shd w:val="clear" w:color="auto" w:fill="auto"/>
          </w:tcPr>
          <w:p w14:paraId="4BFF71DE" w14:textId="77777777" w:rsidR="00F65DE4" w:rsidRPr="00060ED3" w:rsidRDefault="00F65DE4" w:rsidP="00B1604F">
            <w:pPr>
              <w:autoSpaceDE w:val="0"/>
              <w:autoSpaceDN w:val="0"/>
              <w:adjustRightInd w:val="0"/>
              <w:spacing w:after="0" w:line="24" w:lineRule="atLeast"/>
              <w:jc w:val="both"/>
              <w:rPr>
                <w:rFonts w:asciiTheme="minorHAnsi" w:hAnsiTheme="minorHAnsi" w:cs="Calibri"/>
                <w:b/>
                <w:u w:val="single"/>
              </w:rPr>
            </w:pPr>
            <w:r w:rsidRPr="00060ED3">
              <w:rPr>
                <w:rFonts w:asciiTheme="minorHAnsi" w:hAnsiTheme="minorHAnsi" w:cs="Calibri"/>
              </w:rPr>
              <w:t>náklady musia byť identifikovateľné a preukázateľné a musia byť doložené účtovnými dokladmi, ktoré sú riadne evidované u</w:t>
            </w:r>
            <w:r w:rsidRPr="00060ED3">
              <w:rPr>
                <w:rFonts w:asciiTheme="minorHAnsi" w:hAnsiTheme="minorHAnsi"/>
              </w:rPr>
              <w:t> príjemcu alebo implementačného subjektu</w:t>
            </w:r>
            <w:r w:rsidRPr="00060ED3">
              <w:rPr>
                <w:rFonts w:asciiTheme="minorHAnsi" w:hAnsiTheme="minorHAnsi" w:cs="Calibri"/>
              </w:rPr>
              <w:t xml:space="preserve"> v súlade s platnou legislatívou; výdavok je preukázaný faktúrami alebo inými účtovnými dokladmi rovnocennej preukaznej hodnoty, ktoré sú riadne evidované v účtovníctve </w:t>
            </w:r>
            <w:r w:rsidRPr="00060ED3">
              <w:rPr>
                <w:rFonts w:asciiTheme="minorHAnsi" w:hAnsiTheme="minorHAnsi"/>
              </w:rPr>
              <w:t>príjemcu alebo implementačného subjektu</w:t>
            </w:r>
            <w:r w:rsidRPr="00060ED3">
              <w:rPr>
                <w:rFonts w:asciiTheme="minorHAnsi" w:hAnsiTheme="minorHAnsi" w:cs="Calibri"/>
              </w:rPr>
              <w:t xml:space="preserve"> v súlade s platnými všeobecne záväznými právnymi predpismi a</w:t>
            </w:r>
            <w:r w:rsidRPr="00060ED3">
              <w:rPr>
                <w:rFonts w:asciiTheme="minorHAnsi" w:hAnsiTheme="minorHAnsi"/>
              </w:rPr>
              <w:t> Dohodou o grante</w:t>
            </w:r>
            <w:r w:rsidRPr="00060ED3">
              <w:rPr>
                <w:rFonts w:asciiTheme="minorHAnsi" w:hAnsiTheme="minorHAnsi" w:cs="Calibri"/>
              </w:rPr>
              <w:t xml:space="preserve">. </w:t>
            </w:r>
          </w:p>
        </w:tc>
      </w:tr>
    </w:tbl>
    <w:p w14:paraId="6393749E" w14:textId="7B4B171B" w:rsidR="00F65DE4" w:rsidRPr="00060ED3" w:rsidRDefault="00F65DE4" w:rsidP="00F65DE4">
      <w:pPr>
        <w:spacing w:before="120" w:after="120" w:line="24" w:lineRule="atLeast"/>
        <w:jc w:val="both"/>
        <w:rPr>
          <w:rFonts w:asciiTheme="minorHAnsi" w:hAnsiTheme="minorHAnsi"/>
        </w:rPr>
      </w:pPr>
      <w:r w:rsidRPr="00060ED3">
        <w:rPr>
          <w:rFonts w:asciiTheme="minorHAnsi" w:hAnsiTheme="minorHAnsi"/>
        </w:rPr>
        <w:t xml:space="preserve">Za </w:t>
      </w:r>
      <w:r w:rsidRPr="00060ED3">
        <w:rPr>
          <w:rFonts w:asciiTheme="minorHAnsi" w:hAnsiTheme="minorHAnsi"/>
          <w:b/>
        </w:rPr>
        <w:t>priame náklady</w:t>
      </w:r>
      <w:r w:rsidRPr="00060ED3">
        <w:rPr>
          <w:rFonts w:asciiTheme="minorHAnsi" w:hAnsiTheme="minorHAnsi"/>
        </w:rPr>
        <w:t xml:space="preserve"> sú považované náklady, ktoré priamo súvisia s vykonávaním projektu CEF. Medzi oprávnené priame náklady patria najmä kategórie</w:t>
      </w:r>
      <w:r w:rsidR="00B0288F">
        <w:rPr>
          <w:rFonts w:asciiTheme="minorHAnsi" w:hAnsiTheme="minorHAnsi"/>
        </w:rPr>
        <w:t xml:space="preserve"> nákladov uvedené v tabuľke č. 2</w:t>
      </w:r>
      <w:r w:rsidRPr="00060ED3">
        <w:rPr>
          <w:rFonts w:asciiTheme="minorHAnsi" w:hAnsiTheme="minorHAnsi"/>
        </w:rPr>
        <w:t>. Tieto náklady sú oprávnené iba za predpokladu, ak spĺňajú základné podmienky oprávnenosti nákladov uvedené v ta</w:t>
      </w:r>
      <w:r w:rsidR="00BB1045">
        <w:rPr>
          <w:rFonts w:asciiTheme="minorHAnsi" w:hAnsiTheme="minorHAnsi"/>
        </w:rPr>
        <w:t>buľke č. 1</w:t>
      </w:r>
      <w:r w:rsidRPr="00060ED3">
        <w:rPr>
          <w:rFonts w:asciiTheme="minorHAnsi" w:hAnsiTheme="minorHAnsi"/>
        </w:rPr>
        <w:t xml:space="preserve"> a podmienky uvedené v čl. II.19.2 Dohody o grante.  </w:t>
      </w:r>
    </w:p>
    <w:p w14:paraId="59B3979F" w14:textId="77777777" w:rsidR="008D4B31" w:rsidRPr="00060ED3" w:rsidRDefault="008D4B31" w:rsidP="00F65DE4">
      <w:pPr>
        <w:pStyle w:val="Hlavikatabuky"/>
        <w:spacing w:before="120" w:after="120" w:line="24" w:lineRule="atLeast"/>
        <w:rPr>
          <w:rFonts w:asciiTheme="minorHAnsi" w:hAnsiTheme="minorHAnsi"/>
          <w:sz w:val="22"/>
          <w:szCs w:val="22"/>
        </w:rPr>
      </w:pPr>
      <w:bookmarkStart w:id="20" w:name="_Toc494201454"/>
    </w:p>
    <w:p w14:paraId="59CC9663" w14:textId="77777777" w:rsidR="008D4B31" w:rsidRDefault="008D4B31" w:rsidP="00F65DE4">
      <w:pPr>
        <w:pStyle w:val="Hlavikatabuky"/>
        <w:spacing w:before="120" w:after="120" w:line="24" w:lineRule="atLeast"/>
        <w:rPr>
          <w:rFonts w:asciiTheme="minorHAnsi" w:hAnsiTheme="minorHAnsi"/>
          <w:sz w:val="22"/>
          <w:szCs w:val="22"/>
        </w:rPr>
      </w:pPr>
    </w:p>
    <w:p w14:paraId="154488E5" w14:textId="77777777" w:rsidR="00EF7E89" w:rsidRPr="00060ED3" w:rsidRDefault="00EF7E89" w:rsidP="00F65DE4">
      <w:pPr>
        <w:pStyle w:val="Hlavikatabuky"/>
        <w:spacing w:before="120" w:after="120" w:line="24" w:lineRule="atLeast"/>
        <w:rPr>
          <w:rFonts w:asciiTheme="minorHAnsi" w:hAnsiTheme="minorHAnsi"/>
          <w:sz w:val="22"/>
          <w:szCs w:val="22"/>
        </w:rPr>
      </w:pPr>
    </w:p>
    <w:p w14:paraId="3499A02F" w14:textId="77777777" w:rsidR="005C04AB" w:rsidRDefault="005C04AB" w:rsidP="00F65DE4">
      <w:pPr>
        <w:pStyle w:val="Hlavikatabuky"/>
        <w:spacing w:before="120" w:after="120" w:line="24" w:lineRule="atLeast"/>
        <w:rPr>
          <w:rFonts w:asciiTheme="minorHAnsi" w:hAnsiTheme="minorHAnsi"/>
          <w:sz w:val="22"/>
          <w:szCs w:val="22"/>
        </w:rPr>
      </w:pPr>
    </w:p>
    <w:p w14:paraId="2AEDAE3C" w14:textId="21D1A571" w:rsidR="00F65DE4" w:rsidRPr="00060ED3" w:rsidRDefault="00F65DE4" w:rsidP="00F65DE4">
      <w:pPr>
        <w:pStyle w:val="Hlavikatabuky"/>
        <w:spacing w:before="120" w:after="120" w:line="24" w:lineRule="atLeast"/>
        <w:rPr>
          <w:rFonts w:asciiTheme="minorHAnsi" w:hAnsiTheme="minorHAnsi"/>
          <w:sz w:val="22"/>
          <w:szCs w:val="22"/>
        </w:rPr>
      </w:pPr>
      <w:r w:rsidRPr="00060ED3">
        <w:rPr>
          <w:rFonts w:asciiTheme="minorHAnsi" w:hAnsiTheme="minorHAnsi"/>
          <w:sz w:val="22"/>
          <w:szCs w:val="22"/>
        </w:rPr>
        <w:lastRenderedPageBreak/>
        <w:t xml:space="preserve">Tabuľka </w:t>
      </w:r>
      <w:r w:rsidR="00835795" w:rsidRPr="00060ED3">
        <w:rPr>
          <w:rFonts w:asciiTheme="minorHAnsi" w:hAnsiTheme="minorHAnsi"/>
          <w:sz w:val="22"/>
          <w:szCs w:val="22"/>
        </w:rPr>
        <w:t>2</w:t>
      </w:r>
      <w:r w:rsidR="00236A55" w:rsidRPr="00060ED3">
        <w:rPr>
          <w:rFonts w:asciiTheme="minorHAnsi" w:hAnsiTheme="minorHAnsi"/>
          <w:sz w:val="22"/>
          <w:szCs w:val="22"/>
        </w:rPr>
        <w:t>:</w:t>
      </w:r>
      <w:r w:rsidRPr="00060ED3">
        <w:rPr>
          <w:rFonts w:asciiTheme="minorHAnsi" w:hAnsiTheme="minorHAnsi"/>
          <w:sz w:val="22"/>
          <w:szCs w:val="22"/>
        </w:rPr>
        <w:t xml:space="preserve"> Kategórie oprávnených priamych nákladov</w:t>
      </w:r>
      <w:bookmarkEnd w:id="20"/>
      <w:r w:rsidRPr="00060ED3">
        <w:rPr>
          <w:rFonts w:asciiTheme="minorHAnsi" w:hAnsiTheme="minorHAnsi"/>
          <w:sz w:val="22"/>
          <w:szCs w:val="22"/>
        </w:rPr>
        <w:t xml:space="preserve"> </w:t>
      </w:r>
    </w:p>
    <w:tbl>
      <w:tblPr>
        <w:tblW w:w="0" w:type="auto"/>
        <w:tblBorders>
          <w:top w:val="single" w:sz="4" w:space="0" w:color="4472C4"/>
          <w:left w:val="single" w:sz="4" w:space="0" w:color="4472C4"/>
          <w:bottom w:val="single" w:sz="4" w:space="0" w:color="4472C4"/>
          <w:right w:val="single" w:sz="4" w:space="0" w:color="4472C4"/>
        </w:tblBorders>
        <w:tblLook w:val="04A0" w:firstRow="1" w:lastRow="0" w:firstColumn="1" w:lastColumn="0" w:noHBand="0" w:noVBand="1"/>
      </w:tblPr>
      <w:tblGrid>
        <w:gridCol w:w="405"/>
        <w:gridCol w:w="8807"/>
      </w:tblGrid>
      <w:tr w:rsidR="00F65DE4" w:rsidRPr="00060ED3" w14:paraId="305F9465" w14:textId="77777777" w:rsidTr="00B1604F">
        <w:trPr>
          <w:trHeight w:val="310"/>
          <w:tblHeader/>
        </w:trPr>
        <w:tc>
          <w:tcPr>
            <w:tcW w:w="9212" w:type="dxa"/>
            <w:gridSpan w:val="2"/>
            <w:tcBorders>
              <w:bottom w:val="nil"/>
              <w:right w:val="nil"/>
            </w:tcBorders>
            <w:shd w:val="clear" w:color="auto" w:fill="2F5496"/>
          </w:tcPr>
          <w:p w14:paraId="7B420FA8" w14:textId="77777777" w:rsidR="00F65DE4" w:rsidRPr="00060ED3" w:rsidRDefault="00F65DE4" w:rsidP="00B1604F">
            <w:pPr>
              <w:autoSpaceDE w:val="0"/>
              <w:autoSpaceDN w:val="0"/>
              <w:adjustRightInd w:val="0"/>
              <w:spacing w:after="0" w:line="24" w:lineRule="atLeast"/>
              <w:jc w:val="both"/>
              <w:rPr>
                <w:rFonts w:asciiTheme="minorHAnsi" w:hAnsiTheme="minorHAnsi" w:cs="Calibri"/>
                <w:b/>
                <w:bCs/>
                <w:color w:val="FFFFFF"/>
                <w:u w:val="single"/>
              </w:rPr>
            </w:pPr>
            <w:r w:rsidRPr="00060ED3">
              <w:rPr>
                <w:rFonts w:asciiTheme="minorHAnsi" w:hAnsiTheme="minorHAnsi" w:cs="Calibri"/>
                <w:b/>
                <w:bCs/>
                <w:color w:val="FFFFFF"/>
              </w:rPr>
              <w:t>Kategórie oprávnených priamych nákladov projektu CEF</w:t>
            </w:r>
          </w:p>
        </w:tc>
      </w:tr>
      <w:tr w:rsidR="00F65DE4" w:rsidRPr="00060ED3" w14:paraId="43F7031A" w14:textId="77777777" w:rsidTr="00B1604F">
        <w:trPr>
          <w:trHeight w:val="4036"/>
        </w:trPr>
        <w:tc>
          <w:tcPr>
            <w:tcW w:w="405" w:type="dxa"/>
            <w:tcBorders>
              <w:top w:val="single" w:sz="4" w:space="0" w:color="4472C4"/>
              <w:bottom w:val="single" w:sz="4" w:space="0" w:color="4472C4"/>
              <w:right w:val="nil"/>
            </w:tcBorders>
            <w:shd w:val="clear" w:color="auto" w:fill="D9E2F3"/>
          </w:tcPr>
          <w:p w14:paraId="5DCCC3FA" w14:textId="77777777"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cs="Calibri"/>
                <w:b/>
                <w:bCs/>
              </w:rPr>
              <w:t>a)</w:t>
            </w:r>
          </w:p>
        </w:tc>
        <w:tc>
          <w:tcPr>
            <w:tcW w:w="8807" w:type="dxa"/>
            <w:tcBorders>
              <w:top w:val="single" w:sz="4" w:space="0" w:color="4472C4"/>
              <w:bottom w:val="single" w:sz="4" w:space="0" w:color="4472C4"/>
            </w:tcBorders>
            <w:shd w:val="clear" w:color="auto" w:fill="auto"/>
          </w:tcPr>
          <w:p w14:paraId="13872D22" w14:textId="77777777" w:rsidR="00F65DE4" w:rsidRPr="00060ED3" w:rsidRDefault="00F65DE4" w:rsidP="00B1604F">
            <w:pPr>
              <w:spacing w:after="0" w:line="24" w:lineRule="atLeast"/>
              <w:jc w:val="both"/>
              <w:rPr>
                <w:rFonts w:asciiTheme="minorHAnsi" w:hAnsiTheme="minorHAnsi"/>
              </w:rPr>
            </w:pPr>
            <w:r w:rsidRPr="00060ED3">
              <w:rPr>
                <w:rFonts w:asciiTheme="minorHAnsi" w:hAnsiTheme="minorHAnsi"/>
              </w:rPr>
              <w:t xml:space="preserve">personálne náklady na zamestnancov pracujúcich na projekte na základe pracovnej zmluvy s príjemcom/implementačným subjektom alebo na základe rovnocenného aktu (napr. dohody o vykonaní práce); </w:t>
            </w:r>
          </w:p>
          <w:p w14:paraId="43DB26A0" w14:textId="77777777" w:rsidR="00F65DE4" w:rsidRPr="00060ED3" w:rsidRDefault="00F65DE4" w:rsidP="00B1604F">
            <w:pPr>
              <w:spacing w:after="0" w:line="24" w:lineRule="atLeast"/>
              <w:jc w:val="both"/>
              <w:rPr>
                <w:rFonts w:asciiTheme="minorHAnsi" w:hAnsiTheme="minorHAnsi"/>
                <w:i/>
              </w:rPr>
            </w:pPr>
            <w:r w:rsidRPr="00060ED3">
              <w:rPr>
                <w:rFonts w:asciiTheme="minorHAnsi" w:hAnsiTheme="minorHAnsi"/>
                <w:i/>
              </w:rPr>
              <w:t>Tieto náklady zahŕňajú najmä:</w:t>
            </w:r>
          </w:p>
          <w:p w14:paraId="4965A795" w14:textId="77777777" w:rsidR="00F65DE4" w:rsidRPr="00060ED3" w:rsidRDefault="00F65DE4" w:rsidP="00F65DE4">
            <w:pPr>
              <w:numPr>
                <w:ilvl w:val="0"/>
                <w:numId w:val="32"/>
              </w:numPr>
              <w:spacing w:after="0" w:line="24" w:lineRule="atLeast"/>
              <w:jc w:val="both"/>
              <w:rPr>
                <w:rFonts w:asciiTheme="minorHAnsi" w:hAnsiTheme="minorHAnsi"/>
                <w:i/>
              </w:rPr>
            </w:pPr>
            <w:r w:rsidRPr="00060ED3">
              <w:rPr>
                <w:rFonts w:asciiTheme="minorHAnsi" w:hAnsiTheme="minorHAnsi"/>
                <w:i/>
              </w:rPr>
              <w:t xml:space="preserve"> celkovú cenu práce (hrubá mzda, resp. odmena za vykonanú prácu a zákonné odvody zamestnávateľa);</w:t>
            </w:r>
          </w:p>
          <w:p w14:paraId="5BDAE8B4" w14:textId="2532B6BE" w:rsidR="00F65DE4" w:rsidRPr="00060ED3" w:rsidRDefault="00F65DE4" w:rsidP="00F65DE4">
            <w:pPr>
              <w:numPr>
                <w:ilvl w:val="0"/>
                <w:numId w:val="32"/>
              </w:numPr>
              <w:spacing w:after="0" w:line="24" w:lineRule="atLeast"/>
              <w:jc w:val="both"/>
              <w:rPr>
                <w:rFonts w:asciiTheme="minorHAnsi" w:hAnsiTheme="minorHAnsi"/>
                <w:i/>
              </w:rPr>
            </w:pPr>
            <w:r w:rsidRPr="00060ED3">
              <w:rPr>
                <w:rFonts w:asciiTheme="minorHAnsi" w:hAnsiTheme="minorHAnsi"/>
                <w:i/>
              </w:rPr>
              <w:t xml:space="preserve"> odmeny</w:t>
            </w:r>
            <w:r w:rsidRPr="00060ED3">
              <w:rPr>
                <w:rFonts w:asciiTheme="minorHAnsi" w:hAnsiTheme="minorHAnsi"/>
                <w:i/>
                <w:vertAlign w:val="superscript"/>
              </w:rPr>
              <w:footnoteReference w:id="1"/>
            </w:r>
            <w:r w:rsidRPr="00060ED3">
              <w:rPr>
                <w:rFonts w:asciiTheme="minorHAnsi" w:hAnsiTheme="minorHAnsi"/>
                <w:i/>
              </w:rPr>
              <w:t xml:space="preserve"> (resp. prémie alebo rôzne variabilné zložky naviazané napr. na hospodárske výsledky príjemcu/implementačného subjektu) zamestnancov, ktorých osobné výdavky sú hradené z prostriedkov technickej pomoci</w:t>
            </w:r>
            <w:r w:rsidR="0044628F">
              <w:rPr>
                <w:rFonts w:asciiTheme="minorHAnsi" w:hAnsiTheme="minorHAnsi"/>
                <w:i/>
              </w:rPr>
              <w:t xml:space="preserve"> alebo z prostriedkov na to určených Dohodou o grante, a to v súlade s vnútorným mzdovým predpisom</w:t>
            </w:r>
            <w:r w:rsidR="00A03861">
              <w:rPr>
                <w:rStyle w:val="Odkaznapoznmkupodiarou"/>
                <w:i/>
              </w:rPr>
              <w:footnoteReference w:id="2"/>
            </w:r>
            <w:r w:rsidR="0044628F">
              <w:rPr>
                <w:rFonts w:asciiTheme="minorHAnsi" w:hAnsiTheme="minorHAnsi"/>
                <w:i/>
              </w:rPr>
              <w:t xml:space="preserve"> upravujúcim podmienky odmeňovania zamestnancov;</w:t>
            </w:r>
          </w:p>
          <w:p w14:paraId="781E189B" w14:textId="77777777" w:rsidR="00F65DE4" w:rsidRPr="00060ED3" w:rsidRDefault="00F65DE4" w:rsidP="00F65DE4">
            <w:pPr>
              <w:numPr>
                <w:ilvl w:val="0"/>
                <w:numId w:val="32"/>
              </w:numPr>
              <w:spacing w:after="0" w:line="24" w:lineRule="atLeast"/>
              <w:jc w:val="both"/>
              <w:rPr>
                <w:rFonts w:asciiTheme="minorHAnsi" w:hAnsiTheme="minorHAnsi"/>
                <w:i/>
              </w:rPr>
            </w:pPr>
            <w:r w:rsidRPr="00060ED3">
              <w:rPr>
                <w:rFonts w:asciiTheme="minorHAnsi" w:hAnsiTheme="minorHAnsi"/>
                <w:i/>
              </w:rPr>
              <w:t xml:space="preserve"> náhradu mzdy za práceneschopnosť, ošetrovania člena rodiny a návštevu u lekára, ak je zamestnávateľom poskytnutá v súlade s platnou legislatívnou úpravou, v zákonnej výške a predstavuje konečný výdavok príjemcu/implementačného subjektu, pričom výška oprávnenej náhrady mzdy pri dočasnej pracovnej neschopnosti, OČR a návšteve lekára musí zodpovedať miere zapojenia zamestnanca do realizácie daného projektu; </w:t>
            </w:r>
          </w:p>
          <w:p w14:paraId="35A2DCA2" w14:textId="77777777" w:rsidR="00F65DE4" w:rsidRPr="00060ED3" w:rsidRDefault="00F65DE4" w:rsidP="00B1604F">
            <w:pPr>
              <w:spacing w:before="120" w:after="0" w:line="24" w:lineRule="atLeast"/>
              <w:jc w:val="both"/>
              <w:rPr>
                <w:rFonts w:asciiTheme="minorHAnsi" w:hAnsiTheme="minorHAnsi"/>
              </w:rPr>
            </w:pPr>
            <w:r w:rsidRPr="00060ED3">
              <w:rPr>
                <w:rFonts w:asciiTheme="minorHAnsi" w:hAnsiTheme="minorHAnsi"/>
                <w:i/>
              </w:rPr>
              <w:t>Zamestnanci príjemcu/implementačného subjektu preukazujú svoje zapojenie do projektu pracovným výkazom. Činnosti a objem práce v pracovnom výkaze musia zodpovedať skutočne vykonanej práci v rámci vykazovaného obdobia.</w:t>
            </w:r>
          </w:p>
        </w:tc>
      </w:tr>
      <w:tr w:rsidR="00F65DE4" w:rsidRPr="00060ED3" w14:paraId="47A5A92E" w14:textId="77777777" w:rsidTr="00B1604F">
        <w:trPr>
          <w:trHeight w:val="248"/>
        </w:trPr>
        <w:tc>
          <w:tcPr>
            <w:tcW w:w="405" w:type="dxa"/>
            <w:tcBorders>
              <w:right w:val="nil"/>
            </w:tcBorders>
            <w:shd w:val="clear" w:color="auto" w:fill="D9E2F3"/>
          </w:tcPr>
          <w:p w14:paraId="763EC486" w14:textId="77777777"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b</w:t>
            </w:r>
            <w:r w:rsidRPr="00060ED3">
              <w:rPr>
                <w:rFonts w:asciiTheme="minorHAnsi" w:hAnsiTheme="minorHAnsi" w:cs="Calibri"/>
                <w:b/>
                <w:bCs/>
              </w:rPr>
              <w:t>)</w:t>
            </w:r>
          </w:p>
        </w:tc>
        <w:tc>
          <w:tcPr>
            <w:tcW w:w="8807" w:type="dxa"/>
            <w:shd w:val="clear" w:color="auto" w:fill="auto"/>
          </w:tcPr>
          <w:p w14:paraId="61063ED7" w14:textId="5E51A779" w:rsidR="00F65DE4" w:rsidRPr="00060ED3" w:rsidRDefault="00F65DE4" w:rsidP="00247AC3">
            <w:pPr>
              <w:autoSpaceDE w:val="0"/>
              <w:autoSpaceDN w:val="0"/>
              <w:adjustRightInd w:val="0"/>
              <w:spacing w:after="0" w:line="24" w:lineRule="atLeast"/>
              <w:jc w:val="both"/>
              <w:rPr>
                <w:rFonts w:asciiTheme="minorHAnsi" w:hAnsiTheme="minorHAnsi"/>
              </w:rPr>
            </w:pPr>
            <w:r w:rsidRPr="00060ED3">
              <w:rPr>
                <w:rFonts w:asciiTheme="minorHAnsi" w:hAnsiTheme="minorHAnsi"/>
              </w:rPr>
              <w:t>cestovné náklady a súvisiace náklady na pobyt vo výške stanovenej Zákonom č. 283/2002 Z. z. o cestovných náhradách (napr. nocľažné) za predpokladu, že tieto náklady sú v súlade s obvyklými postupmi príjemcu;</w:t>
            </w:r>
          </w:p>
        </w:tc>
      </w:tr>
      <w:tr w:rsidR="00F65DE4" w:rsidRPr="00060ED3" w14:paraId="262451F7" w14:textId="77777777" w:rsidTr="00B1604F">
        <w:trPr>
          <w:trHeight w:val="248"/>
        </w:trPr>
        <w:tc>
          <w:tcPr>
            <w:tcW w:w="405" w:type="dxa"/>
            <w:tcBorders>
              <w:top w:val="single" w:sz="4" w:space="0" w:color="4472C4"/>
              <w:bottom w:val="single" w:sz="4" w:space="0" w:color="4472C4"/>
              <w:right w:val="nil"/>
            </w:tcBorders>
            <w:shd w:val="clear" w:color="auto" w:fill="D9E2F3"/>
          </w:tcPr>
          <w:p w14:paraId="395812D7" w14:textId="77777777"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c</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14:paraId="02D7A6BD" w14:textId="77777777"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celkové náklady na infraštruktúru, na nákup zariadení a iných aktív, resp. náklady na prenájom alebo leasing v zmysle podmienok stanovených čl. II.19.2 písm. c) Dohody o grante;</w:t>
            </w:r>
          </w:p>
        </w:tc>
      </w:tr>
      <w:tr w:rsidR="00F65DE4" w:rsidRPr="00060ED3" w14:paraId="17449AB4" w14:textId="77777777" w:rsidTr="00B1604F">
        <w:trPr>
          <w:trHeight w:val="248"/>
        </w:trPr>
        <w:tc>
          <w:tcPr>
            <w:tcW w:w="405" w:type="dxa"/>
            <w:tcBorders>
              <w:right w:val="nil"/>
            </w:tcBorders>
            <w:shd w:val="clear" w:color="auto" w:fill="D9E2F3"/>
          </w:tcPr>
          <w:p w14:paraId="5A693823" w14:textId="77777777" w:rsidR="00F65DE4" w:rsidRPr="00060ED3" w:rsidRDefault="00F65DE4" w:rsidP="00B1604F">
            <w:pPr>
              <w:spacing w:after="0" w:line="24" w:lineRule="atLeast"/>
              <w:jc w:val="both"/>
              <w:rPr>
                <w:rFonts w:asciiTheme="minorHAnsi" w:hAnsiTheme="minorHAnsi"/>
                <w:b/>
                <w:bCs/>
              </w:rPr>
            </w:pPr>
            <w:r w:rsidRPr="00060ED3">
              <w:rPr>
                <w:rFonts w:asciiTheme="minorHAnsi" w:hAnsiTheme="minorHAnsi"/>
                <w:b/>
                <w:bCs/>
              </w:rPr>
              <w:t>d)</w:t>
            </w:r>
          </w:p>
        </w:tc>
        <w:tc>
          <w:tcPr>
            <w:tcW w:w="8807" w:type="dxa"/>
            <w:shd w:val="clear" w:color="auto" w:fill="auto"/>
          </w:tcPr>
          <w:p w14:paraId="119B8B88" w14:textId="77777777"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náklady na nákup spotrebného materiálu a zásob priamo súvisiacimi s aktivitami projektu;</w:t>
            </w:r>
          </w:p>
        </w:tc>
      </w:tr>
      <w:tr w:rsidR="00F65DE4" w:rsidRPr="00060ED3" w14:paraId="05733178" w14:textId="77777777" w:rsidTr="00B1604F">
        <w:trPr>
          <w:trHeight w:val="248"/>
        </w:trPr>
        <w:tc>
          <w:tcPr>
            <w:tcW w:w="405" w:type="dxa"/>
            <w:tcBorders>
              <w:top w:val="single" w:sz="4" w:space="0" w:color="4472C4"/>
              <w:bottom w:val="single" w:sz="4" w:space="0" w:color="4472C4"/>
              <w:right w:val="nil"/>
            </w:tcBorders>
            <w:shd w:val="clear" w:color="auto" w:fill="D9E2F3"/>
          </w:tcPr>
          <w:p w14:paraId="3DEFAB01" w14:textId="77777777"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e</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14:paraId="2E80275F" w14:textId="77777777"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náklady na informovanie a publicitu, resp. ďalšie náklady vyplývajúce z Dohody o grante;</w:t>
            </w:r>
          </w:p>
        </w:tc>
      </w:tr>
      <w:tr w:rsidR="00F65DE4" w:rsidRPr="00060ED3" w14:paraId="5677675F" w14:textId="77777777" w:rsidTr="00B1604F">
        <w:tc>
          <w:tcPr>
            <w:tcW w:w="405" w:type="dxa"/>
            <w:tcBorders>
              <w:right w:val="nil"/>
            </w:tcBorders>
            <w:shd w:val="clear" w:color="auto" w:fill="D9E2F3"/>
          </w:tcPr>
          <w:p w14:paraId="2F3D86C9" w14:textId="77777777"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f</w:t>
            </w:r>
            <w:r w:rsidRPr="00060ED3">
              <w:rPr>
                <w:rFonts w:asciiTheme="minorHAnsi" w:hAnsiTheme="minorHAnsi" w:cs="Calibri"/>
                <w:b/>
                <w:bCs/>
              </w:rPr>
              <w:t>)</w:t>
            </w:r>
          </w:p>
        </w:tc>
        <w:tc>
          <w:tcPr>
            <w:tcW w:w="8807" w:type="dxa"/>
            <w:shd w:val="clear" w:color="auto" w:fill="auto"/>
          </w:tcPr>
          <w:p w14:paraId="66689DB7" w14:textId="77777777"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 xml:space="preserve">náklady na zadanie zákaziek subdodávateľom na činnosti, ktoré sú súčasťou projektu za predpokladu splnenia podmienok uvedených v čl. II.10.2 Dohody o grante, vrátane nákladov na služby súvisiace s prípravou environmentálnych štúdií;  </w:t>
            </w:r>
          </w:p>
        </w:tc>
      </w:tr>
      <w:tr w:rsidR="00F65DE4" w:rsidRPr="00060ED3" w14:paraId="17C0694B" w14:textId="77777777" w:rsidTr="00B1604F">
        <w:tc>
          <w:tcPr>
            <w:tcW w:w="405" w:type="dxa"/>
            <w:tcBorders>
              <w:top w:val="single" w:sz="4" w:space="0" w:color="4472C4"/>
              <w:bottom w:val="single" w:sz="4" w:space="0" w:color="4472C4"/>
              <w:right w:val="nil"/>
            </w:tcBorders>
            <w:shd w:val="clear" w:color="auto" w:fill="D9E2F3"/>
          </w:tcPr>
          <w:p w14:paraId="3DC584F3" w14:textId="77777777"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g</w:t>
            </w:r>
            <w:r w:rsidRPr="00060ED3">
              <w:rPr>
                <w:rFonts w:asciiTheme="minorHAnsi" w:hAnsiTheme="minorHAnsi" w:cs="Calibri"/>
                <w:b/>
                <w:bCs/>
              </w:rPr>
              <w:t>)</w:t>
            </w:r>
          </w:p>
        </w:tc>
        <w:tc>
          <w:tcPr>
            <w:tcW w:w="8807" w:type="dxa"/>
            <w:tcBorders>
              <w:top w:val="single" w:sz="4" w:space="0" w:color="4472C4"/>
              <w:bottom w:val="single" w:sz="4" w:space="0" w:color="4472C4"/>
            </w:tcBorders>
            <w:shd w:val="clear" w:color="auto" w:fill="auto"/>
          </w:tcPr>
          <w:p w14:paraId="5D8A2528" w14:textId="77777777"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náklady na finančnú podporu tretích strán v zmysle čl. II.11 Dohody o grante;</w:t>
            </w:r>
          </w:p>
        </w:tc>
      </w:tr>
      <w:tr w:rsidR="00F65DE4" w:rsidRPr="00060ED3" w14:paraId="708B58D5" w14:textId="77777777" w:rsidTr="00B1604F">
        <w:tc>
          <w:tcPr>
            <w:tcW w:w="405" w:type="dxa"/>
            <w:tcBorders>
              <w:right w:val="nil"/>
            </w:tcBorders>
            <w:shd w:val="clear" w:color="auto" w:fill="D9E2F3"/>
          </w:tcPr>
          <w:p w14:paraId="4B941C17" w14:textId="77777777" w:rsidR="00F65DE4" w:rsidRPr="00060ED3" w:rsidRDefault="00F65DE4" w:rsidP="00B1604F">
            <w:pPr>
              <w:spacing w:after="0" w:line="24" w:lineRule="atLeast"/>
              <w:jc w:val="both"/>
              <w:rPr>
                <w:rFonts w:asciiTheme="minorHAnsi" w:hAnsiTheme="minorHAnsi" w:cs="Calibri"/>
                <w:b/>
                <w:bCs/>
              </w:rPr>
            </w:pPr>
            <w:r w:rsidRPr="00060ED3">
              <w:rPr>
                <w:rFonts w:asciiTheme="minorHAnsi" w:hAnsiTheme="minorHAnsi"/>
                <w:b/>
                <w:bCs/>
              </w:rPr>
              <w:t>h</w:t>
            </w:r>
            <w:r w:rsidRPr="00060ED3">
              <w:rPr>
                <w:rFonts w:asciiTheme="minorHAnsi" w:hAnsiTheme="minorHAnsi" w:cs="Calibri"/>
                <w:b/>
                <w:bCs/>
              </w:rPr>
              <w:t>)</w:t>
            </w:r>
          </w:p>
        </w:tc>
        <w:tc>
          <w:tcPr>
            <w:tcW w:w="8807" w:type="dxa"/>
            <w:shd w:val="clear" w:color="auto" w:fill="auto"/>
          </w:tcPr>
          <w:p w14:paraId="0C0680E4" w14:textId="77777777" w:rsidR="00F65DE4" w:rsidRPr="00060ED3" w:rsidRDefault="00F65DE4" w:rsidP="00B1604F">
            <w:pPr>
              <w:autoSpaceDE w:val="0"/>
              <w:autoSpaceDN w:val="0"/>
              <w:adjustRightInd w:val="0"/>
              <w:spacing w:after="0" w:line="24" w:lineRule="atLeast"/>
              <w:jc w:val="both"/>
              <w:rPr>
                <w:rFonts w:asciiTheme="minorHAnsi" w:hAnsiTheme="minorHAnsi"/>
              </w:rPr>
            </w:pPr>
            <w:r w:rsidRPr="00060ED3">
              <w:rPr>
                <w:rFonts w:asciiTheme="minorHAnsi" w:hAnsiTheme="minorHAnsi"/>
              </w:rPr>
              <w:t>clá, dane a poplatky, ktoré zaplatil príjemca/implementačný subjekt, najmä nenávratná/neodpočítateľná DPH za predpokladu, že sú zahrnuté do oprávnených priamych nákladov v zmysle Dohody o grante a príjemca/implementačný subjekt nie je platiteľom DPH.</w:t>
            </w:r>
          </w:p>
        </w:tc>
      </w:tr>
    </w:tbl>
    <w:p w14:paraId="2CDBD173" w14:textId="77777777" w:rsidR="00F65DE4" w:rsidRPr="00060ED3" w:rsidRDefault="00F65DE4" w:rsidP="00F65DE4">
      <w:pPr>
        <w:spacing w:before="120" w:after="120" w:line="24" w:lineRule="atLeast"/>
        <w:jc w:val="both"/>
        <w:rPr>
          <w:rFonts w:asciiTheme="minorHAnsi" w:hAnsiTheme="minorHAnsi"/>
        </w:rPr>
      </w:pPr>
      <w:r w:rsidRPr="00060ED3">
        <w:rPr>
          <w:rFonts w:asciiTheme="minorHAnsi" w:hAnsiTheme="minorHAnsi"/>
          <w:b/>
        </w:rPr>
        <w:t>Nepriame náklady</w:t>
      </w:r>
      <w:r w:rsidRPr="00060ED3">
        <w:rPr>
          <w:rFonts w:asciiTheme="minorHAnsi" w:hAnsiTheme="minorHAnsi"/>
        </w:rPr>
        <w:t xml:space="preserve"> nie sú v zmysle čl. II.19.3 Dohody o grante oprávneným nákladom projektu, ak nie je vo výzve na predkladanie žiadostí o grant CEF, resp. v konkrétnej Dohode o grante uvedené inak. </w:t>
      </w:r>
    </w:p>
    <w:p w14:paraId="07FEFC2D" w14:textId="77777777" w:rsidR="00F65DE4" w:rsidRPr="00060ED3" w:rsidRDefault="00F65DE4" w:rsidP="00F65DE4">
      <w:pPr>
        <w:spacing w:before="120" w:after="120" w:line="24" w:lineRule="atLeast"/>
        <w:jc w:val="both"/>
        <w:rPr>
          <w:rFonts w:asciiTheme="minorHAnsi" w:hAnsiTheme="minorHAnsi"/>
        </w:rPr>
      </w:pPr>
      <w:r w:rsidRPr="00060ED3">
        <w:rPr>
          <w:rFonts w:asciiTheme="minorHAnsi" w:hAnsiTheme="minorHAnsi"/>
          <w:b/>
        </w:rPr>
        <w:t xml:space="preserve">Neoprávnené náklady </w:t>
      </w:r>
      <w:r w:rsidRPr="00060ED3">
        <w:rPr>
          <w:rFonts w:asciiTheme="minorHAnsi" w:hAnsiTheme="minorHAnsi"/>
        </w:rPr>
        <w:t>sú najmä nasledovné náklady:</w:t>
      </w:r>
    </w:p>
    <w:p w14:paraId="5C1D0431" w14:textId="5469C4F4"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náklady, ktoré nespĺňajú základné podmienky oprávnenosti nákladov</w:t>
      </w:r>
      <w:r w:rsidR="00835795" w:rsidRPr="00060ED3">
        <w:rPr>
          <w:rFonts w:asciiTheme="minorHAnsi" w:hAnsiTheme="minorHAnsi"/>
        </w:rPr>
        <w:t xml:space="preserve"> stanovené v tabuľke č. 2</w:t>
      </w:r>
      <w:r w:rsidRPr="00060ED3">
        <w:rPr>
          <w:rFonts w:asciiTheme="minorHAnsi" w:hAnsiTheme="minorHAnsi"/>
        </w:rPr>
        <w:t xml:space="preserve">, </w:t>
      </w:r>
    </w:p>
    <w:p w14:paraId="6036AE54" w14:textId="77777777"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náklady bez priameho vzťahu k projektu,</w:t>
      </w:r>
    </w:p>
    <w:p w14:paraId="2CCAC740" w14:textId="77777777"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náklady, ktoré boli vynaložené mimo obdobia oprávnenosti nákladov uvedeného v Dohode o grante alebo v čl. VI Zmluvy o implementácii projektu financovaného z CEF (implementačné subjekty),</w:t>
      </w:r>
    </w:p>
    <w:p w14:paraId="7A4AA9F4" w14:textId="77777777"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návratnosť kapitálu,</w:t>
      </w:r>
    </w:p>
    <w:p w14:paraId="1D66EF54" w14:textId="77777777"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lastRenderedPageBreak/>
        <w:t>dlhy, úroky z dlžných súm okrem grantov poskytnutých vo forme úrokových dotácií alebo dotácií záručných poplatkov, poplatky za dlhy, rezerva na straty alebo dlhy,</w:t>
      </w:r>
    </w:p>
    <w:p w14:paraId="10F81C65" w14:textId="77777777"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kurzové straty,</w:t>
      </w:r>
    </w:p>
    <w:p w14:paraId="19660EFC" w14:textId="77777777"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 xml:space="preserve">bankové poplatky za prevody zo strany príjemcu, ktoré si účtuje banka Implementačného subjektu, </w:t>
      </w:r>
    </w:p>
    <w:p w14:paraId="7B59872D" w14:textId="77777777"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náklady, ktoré Implementačný subjekt vykázal v rámci iného projektu, na ktorý bol pridelený grant financovaný z rozpočtu EÚ alebo iných verejných zdrojov (vrátane grantov udelených zo strany SR a financovaných  z rozpočtu EÚ a grantov udelených zo strany iných orgánov ako EK na účely plnenia rozpočtu EÚ),</w:t>
      </w:r>
    </w:p>
    <w:p w14:paraId="34A3BAF1" w14:textId="77777777"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materiálne/vecné príspevky od tretích strán,</w:t>
      </w:r>
    </w:p>
    <w:p w14:paraId="0847711E" w14:textId="77777777"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nadmerné alebo neodôvodnené náklady,</w:t>
      </w:r>
    </w:p>
    <w:p w14:paraId="37CB3CE7" w14:textId="77777777"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náklady na nadobudnutie pôdy a budov (vrátane nákladov na vyvlastnenie),</w:t>
      </w:r>
    </w:p>
    <w:p w14:paraId="0AEC3BD1" w14:textId="77777777" w:rsidR="00F65DE4" w:rsidRPr="00060ED3" w:rsidRDefault="00F65DE4" w:rsidP="00F65DE4">
      <w:pPr>
        <w:numPr>
          <w:ilvl w:val="0"/>
          <w:numId w:val="36"/>
        </w:numPr>
        <w:spacing w:before="120" w:after="120" w:line="24" w:lineRule="atLeast"/>
        <w:ind w:left="714" w:hanging="357"/>
        <w:jc w:val="both"/>
        <w:rPr>
          <w:rFonts w:asciiTheme="minorHAnsi" w:hAnsiTheme="minorHAnsi"/>
        </w:rPr>
      </w:pPr>
      <w:r w:rsidRPr="00060ED3">
        <w:rPr>
          <w:rFonts w:asciiTheme="minorHAnsi" w:hAnsiTheme="minorHAnsi"/>
        </w:rPr>
        <w:t xml:space="preserve">odpočítateľná DPH (okrem projektov financovaných z Kohézneho fondu) alebo vratná DPH podľa právnych predpisov SR o DPH (v prípade projektov financovaných z Kohézneho fondu). </w:t>
      </w:r>
    </w:p>
    <w:p w14:paraId="23BF88DC" w14:textId="5979CB21" w:rsidR="00F65DE4" w:rsidRPr="00060ED3" w:rsidRDefault="00F65DE4" w:rsidP="00F65DE4">
      <w:pPr>
        <w:numPr>
          <w:ilvl w:val="0"/>
          <w:numId w:val="36"/>
        </w:numPr>
        <w:spacing w:before="120" w:after="0" w:line="24" w:lineRule="atLeast"/>
        <w:ind w:left="714" w:hanging="357"/>
        <w:jc w:val="both"/>
        <w:rPr>
          <w:rFonts w:asciiTheme="minorHAnsi" w:hAnsiTheme="minorHAnsi"/>
        </w:rPr>
      </w:pPr>
      <w:r w:rsidRPr="00060ED3">
        <w:rPr>
          <w:rFonts w:asciiTheme="minorHAnsi" w:hAnsiTheme="minorHAnsi"/>
        </w:rPr>
        <w:t xml:space="preserve">náklady na dodávky tovarov, služieb a stavebných prác, ktorých obstaranie nebolo uskutočnené v súlade so zákonom o verejnom obstarávaní a v súlade s požiadavkami stanovenými v čl. II.10 Dohody o grante, resp. v kapitole 4 tohto </w:t>
      </w:r>
      <w:r w:rsidR="003D5904">
        <w:rPr>
          <w:rFonts w:asciiTheme="minorHAnsi" w:hAnsiTheme="minorHAnsi"/>
        </w:rPr>
        <w:t>Manuálu CEF</w:t>
      </w:r>
      <w:r w:rsidRPr="00060ED3">
        <w:rPr>
          <w:rFonts w:asciiTheme="minorHAnsi" w:hAnsiTheme="minorHAnsi"/>
        </w:rPr>
        <w:t xml:space="preserve">. </w:t>
      </w:r>
    </w:p>
    <w:p w14:paraId="3DD58FAD" w14:textId="77777777" w:rsidR="006E681C" w:rsidRPr="00060ED3" w:rsidRDefault="006E681C" w:rsidP="006E681C">
      <w:pPr>
        <w:pStyle w:val="Nadpis3"/>
        <w:keepNext w:val="0"/>
        <w:tabs>
          <w:tab w:val="clear" w:pos="851"/>
        </w:tabs>
        <w:spacing w:before="240" w:after="180" w:line="24" w:lineRule="atLeast"/>
        <w:ind w:left="720" w:hanging="720"/>
        <w:rPr>
          <w:rFonts w:asciiTheme="minorHAnsi" w:hAnsiTheme="minorHAnsi"/>
          <w:sz w:val="22"/>
        </w:rPr>
      </w:pPr>
      <w:bookmarkStart w:id="22" w:name="_Toc503796753"/>
      <w:r w:rsidRPr="00060ED3">
        <w:rPr>
          <w:rFonts w:asciiTheme="minorHAnsi" w:hAnsiTheme="minorHAnsi"/>
          <w:sz w:val="22"/>
        </w:rPr>
        <w:t>Kontrola oprávnenosti výdavkov pri projektoch, kde je príjemcom MDV SR</w:t>
      </w:r>
      <w:bookmarkEnd w:id="22"/>
    </w:p>
    <w:p w14:paraId="561560D6" w14:textId="77777777" w:rsidR="00414364" w:rsidRPr="00414364" w:rsidRDefault="00414364" w:rsidP="00414364">
      <w:pPr>
        <w:keepNext/>
        <w:keepLines/>
        <w:spacing w:before="120" w:after="0" w:line="240" w:lineRule="auto"/>
        <w:jc w:val="both"/>
        <w:rPr>
          <w:rFonts w:asciiTheme="minorHAnsi" w:hAnsiTheme="minorHAnsi"/>
          <w:bCs/>
          <w:color w:val="000000"/>
          <w:lang w:eastAsia="sk-SK"/>
        </w:rPr>
      </w:pPr>
      <w:r w:rsidRPr="00414364">
        <w:rPr>
          <w:rFonts w:asciiTheme="minorHAnsi" w:hAnsiTheme="minorHAnsi"/>
          <w:b/>
          <w:bCs/>
          <w:color w:val="000000"/>
          <w:lang w:eastAsia="sk-SK"/>
        </w:rPr>
        <w:t>V prípade projektov, kde je príjemcom MDV SR, sú implementačné subjekty najmenej raz za kvartál , povinné vecne príslušným organizačným útvarom  predložiť prehľad nákladov vzniknutých v rámci daného projektu</w:t>
      </w:r>
      <w:r w:rsidRPr="00414364">
        <w:rPr>
          <w:rFonts w:asciiTheme="minorHAnsi" w:hAnsiTheme="minorHAnsi"/>
          <w:bCs/>
          <w:color w:val="000000"/>
          <w:lang w:eastAsia="sk-SK"/>
        </w:rPr>
        <w:t>, pričom zároveň predkladajú aj prehľad dokumentácie predloženej na OKVO podľa kapitoly č. 4 tohto Manuálu, prípadne inú vyžiadanú dokumentáciu. Všeobecné pravidlá oprávnenosti výdavkov a pravidlá preukazovania oprávnených výdavkov nárokovaných pre daný projekt sú upravené v Príručke k oprávnenosti výdavkov pre Nástroj na prepájanie Európy (CEF).</w:t>
      </w:r>
    </w:p>
    <w:p w14:paraId="0D30C78A" w14:textId="77777777" w:rsidR="00414364" w:rsidRPr="00414364" w:rsidRDefault="00414364" w:rsidP="00414364">
      <w:pPr>
        <w:keepNext/>
        <w:keepLines/>
        <w:spacing w:before="120" w:after="0" w:line="240" w:lineRule="auto"/>
        <w:jc w:val="both"/>
        <w:rPr>
          <w:rFonts w:asciiTheme="minorHAnsi" w:hAnsiTheme="minorHAnsi"/>
          <w:bCs/>
          <w:color w:val="000000"/>
          <w:lang w:eastAsia="sk-SK"/>
        </w:rPr>
      </w:pPr>
      <w:r w:rsidRPr="00414364">
        <w:rPr>
          <w:rFonts w:asciiTheme="minorHAnsi" w:hAnsiTheme="minorHAnsi"/>
          <w:bCs/>
          <w:color w:val="000000"/>
          <w:lang w:eastAsia="sk-SK"/>
        </w:rPr>
        <w:t>Kontrolu predloženej dokumentácie vykoná MDV v pozícii členského štátu prostredníctvom príslušného PM v spolupráci s MCEF na základe KZ k oprávnenosti výdavkov, pričom postupuje obdobne ako pri administratívnej finančnej kontrole žiadosti o platbu CEF príjemcom.</w:t>
      </w:r>
    </w:p>
    <w:p w14:paraId="2363ABC9" w14:textId="77777777" w:rsidR="00414364" w:rsidRPr="00414364" w:rsidRDefault="00414364" w:rsidP="00414364">
      <w:pPr>
        <w:keepNext/>
        <w:keepLines/>
        <w:spacing w:before="120" w:after="0" w:line="240" w:lineRule="auto"/>
        <w:jc w:val="both"/>
        <w:rPr>
          <w:rFonts w:asciiTheme="minorHAnsi" w:hAnsiTheme="minorHAnsi"/>
          <w:bCs/>
          <w:color w:val="000000"/>
          <w:lang w:eastAsia="sk-SK"/>
        </w:rPr>
      </w:pPr>
      <w:r w:rsidRPr="00414364">
        <w:rPr>
          <w:rFonts w:asciiTheme="minorHAnsi" w:hAnsiTheme="minorHAnsi"/>
          <w:bCs/>
          <w:color w:val="000000"/>
          <w:lang w:eastAsia="sk-SK"/>
        </w:rPr>
        <w:t>V prípade identifikácie nedostatkov vyzve PM implementačný subjekt na doplnenie chýbajúcich informácií v lehote minimálne 5 pracovných dní od doručenia výzvy.</w:t>
      </w:r>
    </w:p>
    <w:p w14:paraId="41C20FC4" w14:textId="77777777" w:rsidR="00414364" w:rsidRPr="00414364" w:rsidRDefault="00414364" w:rsidP="00414364">
      <w:pPr>
        <w:keepNext/>
        <w:keepLines/>
        <w:spacing w:before="120" w:after="0" w:line="240" w:lineRule="auto"/>
        <w:jc w:val="both"/>
        <w:rPr>
          <w:rFonts w:asciiTheme="minorHAnsi" w:hAnsiTheme="minorHAnsi"/>
          <w:bCs/>
          <w:color w:val="000000"/>
          <w:lang w:eastAsia="sk-SK"/>
        </w:rPr>
      </w:pPr>
      <w:r w:rsidRPr="00414364">
        <w:rPr>
          <w:rFonts w:asciiTheme="minorHAnsi" w:hAnsiTheme="minorHAnsi"/>
          <w:bCs/>
          <w:color w:val="000000"/>
          <w:lang w:eastAsia="sk-SK"/>
        </w:rPr>
        <w:t xml:space="preserve">V prípade, že po opätovnej kontrole neboli v predloženej dokumentácii zistené nedostatky, PM k nej v spolupráci s OCEF vypracuje KZ a emailom o tejto skutočnosti informuje implementačný subjekt. Zároveň výstup z tejto kontroly zasiela príslušnému audítorovi pre daný projekt. </w:t>
      </w:r>
    </w:p>
    <w:p w14:paraId="43626AAA" w14:textId="4CE3B28F" w:rsidR="00F65DE4" w:rsidRPr="00060ED3" w:rsidRDefault="00414364" w:rsidP="00414364">
      <w:pPr>
        <w:keepNext/>
        <w:keepLines/>
        <w:spacing w:before="120" w:after="0" w:line="240" w:lineRule="auto"/>
        <w:jc w:val="both"/>
        <w:rPr>
          <w:rFonts w:asciiTheme="minorHAnsi" w:hAnsiTheme="minorHAnsi" w:cs="Calibri"/>
        </w:rPr>
      </w:pPr>
      <w:r w:rsidRPr="00414364">
        <w:rPr>
          <w:rFonts w:asciiTheme="minorHAnsi" w:hAnsiTheme="minorHAnsi"/>
          <w:bCs/>
          <w:color w:val="000000"/>
          <w:lang w:eastAsia="sk-SK"/>
        </w:rPr>
        <w:t>V prípade, že aj po opätovnej kontrole boli v predloženej dokumentácii zistené nedostatky, PM k nej v spolupráci s OCEF vypracuje KZ a emailom o tejto skutočnosti informuje implementačný subjekt. Výstup z tejto kontroly sa týmto stáva podnetom pre vykonanie K/M v súlade s kapitolou 6.5 tohto manuálu, zasiela sa príslušnému audítorovi pre daný projekt (v prípade vykonania K/M aj s KZ z tejto kontroly), a takisto je podkladom pre oboznámenie ministra MDV SR o skutočnosti, že prostriedky získané v rámci Nástroja na prepájanie Európy nie sú vynakladané v súlade s podmienkami pre ich oprávnenosť.</w:t>
      </w:r>
    </w:p>
    <w:p w14:paraId="2AD36FC7" w14:textId="77777777" w:rsidR="00A00620" w:rsidRPr="00060ED3" w:rsidRDefault="00A00620" w:rsidP="00A00620">
      <w:pPr>
        <w:pStyle w:val="Nadpis2"/>
        <w:tabs>
          <w:tab w:val="clear" w:pos="2128"/>
          <w:tab w:val="num" w:pos="567"/>
        </w:tabs>
        <w:spacing w:before="120" w:after="0"/>
        <w:ind w:left="567" w:hanging="567"/>
        <w:rPr>
          <w:rFonts w:asciiTheme="minorHAnsi" w:hAnsiTheme="minorHAnsi"/>
          <w:sz w:val="22"/>
          <w:szCs w:val="22"/>
        </w:rPr>
      </w:pPr>
      <w:bookmarkStart w:id="23" w:name="_Toc503796754"/>
      <w:r w:rsidRPr="00060ED3">
        <w:rPr>
          <w:rFonts w:asciiTheme="minorHAnsi" w:hAnsiTheme="minorHAnsi"/>
          <w:sz w:val="22"/>
          <w:szCs w:val="22"/>
        </w:rPr>
        <w:t>Osobné výdavky a cestovné náhrady</w:t>
      </w:r>
      <w:bookmarkEnd w:id="0"/>
      <w:bookmarkEnd w:id="23"/>
    </w:p>
    <w:p w14:paraId="0C73E091" w14:textId="77777777" w:rsidR="00A00620" w:rsidRPr="00060ED3" w:rsidRDefault="00A00620" w:rsidP="00A00620">
      <w:pPr>
        <w:pStyle w:val="Nadpis3"/>
        <w:rPr>
          <w:rFonts w:asciiTheme="minorHAnsi" w:hAnsiTheme="minorHAnsi"/>
          <w:sz w:val="22"/>
        </w:rPr>
      </w:pPr>
      <w:bookmarkStart w:id="24" w:name="_Osobné_výdavky"/>
      <w:bookmarkStart w:id="25" w:name="_Toc451861945"/>
      <w:bookmarkStart w:id="26" w:name="_Toc503796755"/>
      <w:bookmarkEnd w:id="24"/>
      <w:r w:rsidRPr="00060ED3">
        <w:rPr>
          <w:rFonts w:asciiTheme="minorHAnsi" w:hAnsiTheme="minorHAnsi"/>
          <w:sz w:val="22"/>
        </w:rPr>
        <w:t>Osobné výdavky</w:t>
      </w:r>
      <w:bookmarkEnd w:id="25"/>
      <w:bookmarkEnd w:id="26"/>
    </w:p>
    <w:p w14:paraId="547AC1CA"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Základným oprávneným výdavkom v oblasti osobných výdavkov je celková cena práce (§ 130 ods. 5 zákonníka práce).</w:t>
      </w:r>
    </w:p>
    <w:p w14:paraId="0469352F"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lastRenderedPageBreak/>
        <w:t xml:space="preserve">Pre osobné výdavky platí, že nesmú presiahnuť výšku obvyklú v danom odbore, čase a mieste a musia byť primerané úlohám a zodpovednostiam osôb zapojených do realizácie projektu. </w:t>
      </w:r>
    </w:p>
    <w:p w14:paraId="5329F489" w14:textId="5BCAB343"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Maximálna výška miezd, resp. odmien</w:t>
      </w:r>
      <w:r w:rsidRPr="00060ED3">
        <w:rPr>
          <w:rFonts w:asciiTheme="minorHAnsi" w:hAnsiTheme="minorHAnsi"/>
        </w:rPr>
        <w:t xml:space="preserve"> na základe dohôd o prácach vykonávaných mimo pracovného pomeru </w:t>
      </w:r>
      <w:r w:rsidRPr="00060ED3">
        <w:rPr>
          <w:rFonts w:asciiTheme="minorHAnsi" w:hAnsiTheme="minorHAnsi"/>
          <w:b/>
        </w:rPr>
        <w:t xml:space="preserve">pre jednotlivé oprávnené pracovné pozície </w:t>
      </w:r>
      <w:r w:rsidRPr="00060ED3">
        <w:rPr>
          <w:rFonts w:asciiTheme="minorHAnsi" w:hAnsiTheme="minorHAnsi"/>
        </w:rPr>
        <w:t xml:space="preserve">vyskytujúce sa v rámci projektov </w:t>
      </w:r>
      <w:r w:rsidR="003325BB" w:rsidRPr="00060ED3">
        <w:rPr>
          <w:rFonts w:asciiTheme="minorHAnsi" w:hAnsiTheme="minorHAnsi"/>
        </w:rPr>
        <w:t>CEF</w:t>
      </w:r>
      <w:r w:rsidR="00DE6BE1" w:rsidRPr="00060ED3">
        <w:rPr>
          <w:rFonts w:asciiTheme="minorHAnsi" w:hAnsiTheme="minorHAnsi"/>
        </w:rPr>
        <w:t xml:space="preserve"> </w:t>
      </w:r>
      <w:r w:rsidRPr="00060ED3">
        <w:rPr>
          <w:rFonts w:asciiTheme="minorHAnsi" w:hAnsiTheme="minorHAnsi"/>
        </w:rPr>
        <w:t xml:space="preserve">je definovaná v prílohe č. 1. </w:t>
      </w:r>
    </w:p>
    <w:p w14:paraId="0B9708E9" w14:textId="2FEC134D" w:rsidR="00871012" w:rsidRPr="00060ED3" w:rsidRDefault="00871012" w:rsidP="00A00620">
      <w:pPr>
        <w:spacing w:before="120" w:after="0" w:line="240" w:lineRule="auto"/>
        <w:jc w:val="both"/>
        <w:rPr>
          <w:rFonts w:asciiTheme="minorHAnsi" w:hAnsiTheme="minorHAnsi"/>
        </w:rPr>
      </w:pPr>
      <w:r w:rsidRPr="00060ED3">
        <w:rPr>
          <w:rFonts w:asciiTheme="minorHAnsi" w:hAnsiTheme="minorHAnsi"/>
        </w:rPr>
        <w:t xml:space="preserve">V prípade uplatnenia personálnych nákladov v zmysle Dohody o grante, resp. bodu a) tabuľky č. </w:t>
      </w:r>
      <w:r w:rsidR="00236A55" w:rsidRPr="00060ED3">
        <w:rPr>
          <w:rFonts w:asciiTheme="minorHAnsi" w:hAnsiTheme="minorHAnsi"/>
        </w:rPr>
        <w:t>2</w:t>
      </w:r>
      <w:r w:rsidR="00012A1A" w:rsidRPr="00060ED3">
        <w:rPr>
          <w:rFonts w:asciiTheme="minorHAnsi" w:hAnsiTheme="minorHAnsi"/>
        </w:rPr>
        <w:t xml:space="preserve"> </w:t>
      </w:r>
      <w:r w:rsidR="00236A55" w:rsidRPr="00060ED3">
        <w:rPr>
          <w:rFonts w:asciiTheme="minorHAnsi" w:hAnsiTheme="minorHAnsi"/>
        </w:rPr>
        <w:t>tejto príručky</w:t>
      </w:r>
      <w:r w:rsidRPr="00060ED3">
        <w:rPr>
          <w:rFonts w:asciiTheme="minorHAnsi" w:hAnsiTheme="minorHAnsi"/>
        </w:rPr>
        <w:t>, musí príjemca:</w:t>
      </w:r>
    </w:p>
    <w:p w14:paraId="717C68B6" w14:textId="77777777" w:rsidR="00012A1A" w:rsidRPr="00060ED3" w:rsidRDefault="00012A1A" w:rsidP="00012A1A">
      <w:pPr>
        <w:numPr>
          <w:ilvl w:val="0"/>
          <w:numId w:val="31"/>
        </w:numPr>
        <w:spacing w:before="120" w:after="120" w:line="24" w:lineRule="atLeast"/>
        <w:ind w:left="714" w:hanging="357"/>
        <w:jc w:val="both"/>
        <w:rPr>
          <w:rFonts w:asciiTheme="minorHAnsi" w:hAnsiTheme="minorHAnsi"/>
        </w:rPr>
      </w:pPr>
      <w:r w:rsidRPr="00060ED3">
        <w:rPr>
          <w:rFonts w:asciiTheme="minorHAnsi" w:hAnsiTheme="minorHAnsi"/>
        </w:rPr>
        <w:t>rešpektovať Nariadenie Európskeho parlamentu a Rady 966/2012 z 25. októbra 2012 o rozpočtových pravidlách, ktoré sa vzťahujú na všeobecný rozpočet Únie, a zrušení nariadenia Rady (ES, Euratom) č. 1605/2002,</w:t>
      </w:r>
    </w:p>
    <w:p w14:paraId="4CCA0926" w14:textId="77777777" w:rsidR="00012A1A" w:rsidRPr="00060ED3" w:rsidRDefault="00012A1A" w:rsidP="00012A1A">
      <w:pPr>
        <w:numPr>
          <w:ilvl w:val="0"/>
          <w:numId w:val="31"/>
        </w:numPr>
        <w:spacing w:before="120" w:after="120" w:line="24" w:lineRule="atLeast"/>
        <w:ind w:left="714" w:hanging="357"/>
        <w:jc w:val="both"/>
        <w:rPr>
          <w:rFonts w:asciiTheme="minorHAnsi" w:hAnsiTheme="minorHAnsi"/>
        </w:rPr>
      </w:pPr>
      <w:r w:rsidRPr="00060ED3">
        <w:rPr>
          <w:rFonts w:asciiTheme="minorHAnsi" w:hAnsiTheme="minorHAnsi"/>
        </w:rPr>
        <w:t>postupovať v zmysle legislatívy, ktorá sa na príslušný subjekt zapojený do implementácie CEF projektov v oblasti personálnych nákladov vzťahuje, a to podľa toho, či sa jedná o štátne rozpočtové organizácie, ostatné subjekty verejnej správy alebo subjekty súkromného sektora,</w:t>
      </w:r>
    </w:p>
    <w:p w14:paraId="7DCDDA62" w14:textId="77777777" w:rsidR="00012A1A" w:rsidRPr="00060ED3" w:rsidRDefault="00012A1A" w:rsidP="00012A1A">
      <w:pPr>
        <w:numPr>
          <w:ilvl w:val="0"/>
          <w:numId w:val="31"/>
        </w:numPr>
        <w:spacing w:before="120" w:after="120" w:line="24" w:lineRule="atLeast"/>
        <w:ind w:left="714" w:hanging="357"/>
        <w:jc w:val="both"/>
        <w:rPr>
          <w:rFonts w:asciiTheme="minorHAnsi" w:hAnsiTheme="minorHAnsi"/>
        </w:rPr>
      </w:pPr>
      <w:r w:rsidRPr="00060ED3">
        <w:rPr>
          <w:rFonts w:asciiTheme="minorHAnsi" w:hAnsiTheme="minorHAnsi"/>
        </w:rPr>
        <w:t>postupovať v zmysle Rozhodnutia Európskej komisie C(2016)478 z 3.2.2016 ohľadom refundácie personálnych nákladov príjemcov finančnej pomoci z Nástroja na prepájanie Európy (CEF), čo znamená najmä:</w:t>
      </w:r>
    </w:p>
    <w:p w14:paraId="33A34DC4" w14:textId="77777777" w:rsidR="00012A1A" w:rsidRPr="00060ED3" w:rsidRDefault="00012A1A" w:rsidP="00012A1A">
      <w:pPr>
        <w:numPr>
          <w:ilvl w:val="1"/>
          <w:numId w:val="31"/>
        </w:numPr>
        <w:spacing w:before="120" w:after="120" w:line="24" w:lineRule="atLeast"/>
        <w:jc w:val="both"/>
        <w:rPr>
          <w:rFonts w:asciiTheme="minorHAnsi" w:hAnsiTheme="minorHAnsi"/>
        </w:rPr>
      </w:pPr>
      <w:r w:rsidRPr="00060ED3">
        <w:rPr>
          <w:rFonts w:asciiTheme="minorHAnsi" w:hAnsiTheme="minorHAnsi"/>
        </w:rPr>
        <w:t>rešpektovať odmeňovanie jednotlivých pracovných pozícií s ohľadom na jeho predchádzajúcu mzdovú politiku počas obdobia jedného roka pred začatím aktivít súvisiacich s projektom financovaným z CEF, t.j. nie je možné akceptovať navýšenie mzdy</w:t>
      </w:r>
      <w:r w:rsidRPr="00060ED3">
        <w:rPr>
          <w:rStyle w:val="Odkaznapoznmkupodiarou"/>
          <w:rFonts w:asciiTheme="minorHAnsi" w:hAnsiTheme="minorHAnsi"/>
          <w:sz w:val="22"/>
        </w:rPr>
        <w:footnoteReference w:id="3"/>
      </w:r>
      <w:r w:rsidRPr="00060ED3">
        <w:rPr>
          <w:rFonts w:asciiTheme="minorHAnsi" w:hAnsiTheme="minorHAnsi"/>
        </w:rPr>
        <w:t>, resp. odmeny za vykonanú prácu iba z dôvodu prác vykonávaných na projekte financovanom z CEF (napr. rozdielne sadzby odmeňovania za práce vykonávané mimo aktivít projektu a za práce vykonávané na aktivitách projektu; rozdielne hodinové sadzby v prípade viacerých projektov tej istej funkcie - projektový manažér - pri jednej osobe; neopodstatnené rozdielne hodinové sadzby pri odbornom personáli). Takéto navýšenie bude mať za následok vznik neoprávnených nákladov v časti presahujúcej výšku mzdy, resp. odmeny rovnakej práce vykonávanej mimo projektu,</w:t>
      </w:r>
    </w:p>
    <w:p w14:paraId="6CC15FCA" w14:textId="51107230" w:rsidR="00012A1A" w:rsidRPr="00060ED3" w:rsidRDefault="00012A1A" w:rsidP="00012A1A">
      <w:pPr>
        <w:numPr>
          <w:ilvl w:val="1"/>
          <w:numId w:val="31"/>
        </w:numPr>
        <w:spacing w:before="120" w:after="120" w:line="24" w:lineRule="atLeast"/>
        <w:jc w:val="both"/>
        <w:rPr>
          <w:rFonts w:asciiTheme="minorHAnsi" w:hAnsiTheme="minorHAnsi"/>
        </w:rPr>
      </w:pPr>
      <w:r w:rsidRPr="00060ED3">
        <w:rPr>
          <w:rFonts w:asciiTheme="minorHAnsi" w:hAnsiTheme="minorHAnsi"/>
        </w:rPr>
        <w:t>povinnosť zamestnancov príjemcu určeným spôsobom viesť pracovné výkazy</w:t>
      </w:r>
      <w:r w:rsidRPr="00060ED3">
        <w:rPr>
          <w:rStyle w:val="Odkaznapoznmkupodiarou"/>
          <w:rFonts w:asciiTheme="minorHAnsi" w:hAnsiTheme="minorHAnsi"/>
          <w:sz w:val="22"/>
        </w:rPr>
        <w:footnoteReference w:id="4"/>
      </w:r>
      <w:r w:rsidRPr="00060ED3">
        <w:rPr>
          <w:rFonts w:asciiTheme="minorHAnsi" w:hAnsiTheme="minorHAnsi"/>
        </w:rPr>
        <w:t>, ktorými preukazujú svoje zapojenie do projektu</w:t>
      </w:r>
      <w:r w:rsidR="00CA09DE" w:rsidRPr="00060ED3">
        <w:rPr>
          <w:rFonts w:asciiTheme="minorHAnsi" w:hAnsiTheme="minorHAnsi"/>
        </w:rPr>
        <w:t xml:space="preserve"> (viď </w:t>
      </w:r>
      <w:r w:rsidR="00556EC1" w:rsidRPr="00060ED3">
        <w:rPr>
          <w:rFonts w:asciiTheme="minorHAnsi" w:hAnsiTheme="minorHAnsi"/>
        </w:rPr>
        <w:t xml:space="preserve">kapitola 3.2 </w:t>
      </w:r>
      <w:r w:rsidR="00CA09DE" w:rsidRPr="00060ED3">
        <w:rPr>
          <w:rFonts w:asciiTheme="minorHAnsi" w:hAnsiTheme="minorHAnsi"/>
        </w:rPr>
        <w:t xml:space="preserve"> tejto Príručky)</w:t>
      </w:r>
      <w:r w:rsidRPr="00060ED3">
        <w:rPr>
          <w:rFonts w:asciiTheme="minorHAnsi" w:hAnsiTheme="minorHAnsi"/>
        </w:rPr>
        <w:t>,</w:t>
      </w:r>
    </w:p>
    <w:p w14:paraId="5184A97D" w14:textId="77777777" w:rsidR="00012A1A" w:rsidRPr="00060ED3" w:rsidRDefault="00012A1A" w:rsidP="00012A1A">
      <w:pPr>
        <w:numPr>
          <w:ilvl w:val="1"/>
          <w:numId w:val="31"/>
        </w:numPr>
        <w:spacing w:before="120" w:after="120" w:line="24" w:lineRule="atLeast"/>
        <w:jc w:val="both"/>
        <w:rPr>
          <w:rFonts w:asciiTheme="minorHAnsi" w:hAnsiTheme="minorHAnsi"/>
        </w:rPr>
      </w:pPr>
      <w:r w:rsidRPr="00060ED3">
        <w:rPr>
          <w:rFonts w:asciiTheme="minorHAnsi" w:hAnsiTheme="minorHAnsi"/>
        </w:rPr>
        <w:t>predchádzať možnosti vzniku dvojitého financovania. Pracovné úväzky osôb pracujúcich na projekte sa nesmú prekrývať. Nie je prípustné, aby bol zamestnanec platený za rovnakú činnosť vykonávanú v tom istom čase, resp. za rovnaké výstupy viackrát. Za neoprávnené sa budú považovať náklady v prípade identifikácie prekrývania sa pracovného času osoby pracujúcej na projekte financovaného z CEF a projekte financovaného z prostriedkov EŠIF, resp. z iných programov EÚ alebo vnútroštátnych programov. Náklady, ktoré sa vzťahujú na pracovné výkazy, pri ktorých bolo identifikované prekrývanie, budú vylúčené z financovania dotknutého projektu CEF na úrovni príslušného dňa, pričom nie je podstatné, na základe akého zmluvného vzťahu osoba pracovala.</w:t>
      </w:r>
    </w:p>
    <w:p w14:paraId="58B9D8DC" w14:textId="563D5BDE" w:rsidR="00012A1A" w:rsidRPr="00060ED3" w:rsidRDefault="00012A1A" w:rsidP="00E31972">
      <w:pPr>
        <w:numPr>
          <w:ilvl w:val="0"/>
          <w:numId w:val="31"/>
        </w:numPr>
        <w:spacing w:before="120" w:after="120" w:line="24" w:lineRule="atLeast"/>
        <w:jc w:val="both"/>
        <w:rPr>
          <w:rFonts w:asciiTheme="minorHAnsi" w:hAnsiTheme="minorHAnsi"/>
        </w:rPr>
      </w:pPr>
      <w:r w:rsidRPr="00060ED3">
        <w:rPr>
          <w:rFonts w:asciiTheme="minorHAnsi" w:hAnsiTheme="minorHAnsi"/>
        </w:rPr>
        <w:t>zabezpečiť aby zamestnanec, ktorého mzdové náklady sú predmetom financovania z CEF mal pre danú pracovnú pozíciu alebo pre práce vykonávané na projekte potrebnú kvalifikáciu a odbornú spôsobilosť</w:t>
      </w:r>
      <w:r w:rsidR="000922EB" w:rsidRPr="00060ED3">
        <w:rPr>
          <w:rFonts w:asciiTheme="minorHAnsi" w:hAnsiTheme="minorHAnsi"/>
        </w:rPr>
        <w:t>,  a to v súlade s</w:t>
      </w:r>
      <w:r w:rsidRPr="00060ED3">
        <w:rPr>
          <w:rFonts w:asciiTheme="minorHAnsi" w:hAnsiTheme="minorHAnsi"/>
        </w:rPr>
        <w:t xml:space="preserve"> tabuľkou 2 </w:t>
      </w:r>
      <w:r w:rsidR="000922EB" w:rsidRPr="00060ED3">
        <w:rPr>
          <w:rFonts w:asciiTheme="minorHAnsi" w:hAnsiTheme="minorHAnsi"/>
        </w:rPr>
        <w:t>tejto príručky</w:t>
      </w:r>
    </w:p>
    <w:p w14:paraId="1F06AB4C" w14:textId="6A55E6C0"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Kvalifikačné požiadavky pre </w:t>
      </w:r>
      <w:r w:rsidRPr="00060ED3">
        <w:rPr>
          <w:rFonts w:asciiTheme="minorHAnsi" w:hAnsiTheme="minorHAnsi"/>
          <w:b/>
        </w:rPr>
        <w:t>jednotlivé pozície súvisiace s riadením projektu</w:t>
      </w:r>
      <w:r w:rsidRPr="00060ED3">
        <w:rPr>
          <w:rFonts w:asciiTheme="minorHAnsi" w:hAnsiTheme="minorHAnsi"/>
        </w:rPr>
        <w:t xml:space="preserve"> pre projekty implementované v rámci </w:t>
      </w:r>
      <w:r w:rsidR="00DE6BE1" w:rsidRPr="00060ED3">
        <w:rPr>
          <w:rFonts w:asciiTheme="minorHAnsi" w:hAnsiTheme="minorHAnsi"/>
        </w:rPr>
        <w:t xml:space="preserve">projektov financovaných z Nástroja na prepájanie Európy sú uvedené v tabuľke </w:t>
      </w:r>
      <w:r w:rsidR="00387EBB" w:rsidRPr="00060ED3">
        <w:rPr>
          <w:rFonts w:asciiTheme="minorHAnsi" w:hAnsiTheme="minorHAnsi"/>
        </w:rPr>
        <w:t>3</w:t>
      </w:r>
      <w:r w:rsidR="00DE6BE1" w:rsidRPr="00060ED3">
        <w:rPr>
          <w:rFonts w:asciiTheme="minorHAnsi" w:hAnsiTheme="minorHAnsi"/>
        </w:rPr>
        <w:t>.</w:t>
      </w:r>
    </w:p>
    <w:p w14:paraId="5DE6364F" w14:textId="77777777" w:rsidR="00A00620" w:rsidRPr="00060ED3" w:rsidRDefault="00A00620" w:rsidP="00A00620">
      <w:pPr>
        <w:spacing w:before="120" w:after="0" w:line="240" w:lineRule="auto"/>
        <w:jc w:val="both"/>
        <w:rPr>
          <w:rFonts w:asciiTheme="minorHAnsi" w:hAnsiTheme="minorHAnsi"/>
          <w:b/>
        </w:rPr>
      </w:pPr>
    </w:p>
    <w:p w14:paraId="63BE5B46" w14:textId="7113DB51" w:rsidR="00A00620" w:rsidRPr="00060ED3" w:rsidRDefault="00A00620" w:rsidP="00236A55">
      <w:pPr>
        <w:pStyle w:val="Hlavikatabuky"/>
        <w:spacing w:before="120" w:after="120" w:line="24" w:lineRule="atLeast"/>
        <w:rPr>
          <w:rFonts w:asciiTheme="minorHAnsi" w:hAnsiTheme="minorHAnsi"/>
          <w:sz w:val="22"/>
          <w:szCs w:val="22"/>
        </w:rPr>
      </w:pPr>
      <w:r w:rsidRPr="00060ED3">
        <w:rPr>
          <w:rFonts w:asciiTheme="minorHAnsi" w:hAnsiTheme="minorHAnsi"/>
          <w:sz w:val="22"/>
          <w:szCs w:val="22"/>
        </w:rPr>
        <w:t xml:space="preserve">Tabuľka </w:t>
      </w:r>
      <w:r w:rsidR="00236A55" w:rsidRPr="00060ED3">
        <w:rPr>
          <w:rFonts w:asciiTheme="minorHAnsi" w:hAnsiTheme="minorHAnsi"/>
          <w:sz w:val="22"/>
          <w:szCs w:val="22"/>
        </w:rPr>
        <w:t>3</w:t>
      </w:r>
      <w:r w:rsidRPr="00060ED3">
        <w:rPr>
          <w:rFonts w:asciiTheme="minorHAnsi" w:hAnsiTheme="minorHAnsi"/>
          <w:sz w:val="22"/>
          <w:szCs w:val="22"/>
        </w:rPr>
        <w:t xml:space="preserve">: Kvalifikačné požiadavky a opis činností pre jednotlivé pracovné pozície súvisiace s riadením projektu  </w:t>
      </w:r>
      <w:r w:rsidR="00DF1C48" w:rsidRPr="00060ED3">
        <w:rPr>
          <w:rFonts w:asciiTheme="minorHAnsi" w:hAnsiTheme="minorHAnsi"/>
          <w:sz w:val="22"/>
          <w:szCs w:val="22"/>
        </w:rPr>
        <w:t>financovaného z Nástroja na prepájanie Európy</w:t>
      </w:r>
    </w:p>
    <w:tbl>
      <w:tblPr>
        <w:tblW w:w="4911" w:type="pct"/>
        <w:tblInd w:w="70" w:type="dxa"/>
        <w:tblLayout w:type="fixed"/>
        <w:tblCellMar>
          <w:left w:w="70" w:type="dxa"/>
          <w:right w:w="70" w:type="dxa"/>
        </w:tblCellMar>
        <w:tblLook w:val="04A0" w:firstRow="1" w:lastRow="0" w:firstColumn="1" w:lastColumn="0" w:noHBand="0" w:noVBand="1"/>
      </w:tblPr>
      <w:tblGrid>
        <w:gridCol w:w="1560"/>
        <w:gridCol w:w="5245"/>
        <w:gridCol w:w="2409"/>
      </w:tblGrid>
      <w:tr w:rsidR="00A00620" w:rsidRPr="00060ED3" w14:paraId="0D5AF818" w14:textId="77777777"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8DB3E2"/>
            <w:vAlign w:val="center"/>
          </w:tcPr>
          <w:p w14:paraId="18C07FD2" w14:textId="77777777" w:rsidR="00A00620" w:rsidRPr="00060ED3" w:rsidRDefault="00A00620" w:rsidP="00752221">
            <w:pPr>
              <w:spacing w:before="120" w:after="0" w:line="240" w:lineRule="auto"/>
              <w:rPr>
                <w:rFonts w:asciiTheme="minorHAnsi" w:eastAsia="Times New Roman" w:hAnsiTheme="minorHAnsi"/>
                <w:b/>
                <w:bCs/>
                <w:lang w:eastAsia="sk-SK"/>
              </w:rPr>
            </w:pPr>
            <w:r w:rsidRPr="00060ED3">
              <w:rPr>
                <w:rFonts w:asciiTheme="minorHAnsi" w:eastAsia="Times New Roman" w:hAnsiTheme="minorHAnsi"/>
                <w:b/>
                <w:bCs/>
                <w:lang w:eastAsia="sk-SK"/>
              </w:rPr>
              <w:t>Pracovná pozícia</w:t>
            </w:r>
          </w:p>
        </w:tc>
        <w:tc>
          <w:tcPr>
            <w:tcW w:w="2846"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2BF46AA4" w14:textId="77777777" w:rsidR="00A00620" w:rsidRPr="00060ED3" w:rsidRDefault="00A00620" w:rsidP="00752221">
            <w:pPr>
              <w:spacing w:before="120" w:after="0" w:line="240" w:lineRule="auto"/>
              <w:rPr>
                <w:rFonts w:asciiTheme="minorHAnsi" w:eastAsia="Times New Roman" w:hAnsiTheme="minorHAnsi"/>
                <w:b/>
                <w:lang w:eastAsia="sk-SK"/>
              </w:rPr>
            </w:pPr>
            <w:r w:rsidRPr="00060ED3">
              <w:rPr>
                <w:rFonts w:asciiTheme="minorHAnsi" w:eastAsia="Times New Roman" w:hAnsiTheme="minorHAnsi"/>
                <w:b/>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5AABD6C4" w14:textId="77777777" w:rsidR="00A00620" w:rsidRPr="00060ED3" w:rsidRDefault="00A00620" w:rsidP="00752221">
            <w:pPr>
              <w:spacing w:before="120" w:after="0" w:line="240" w:lineRule="auto"/>
              <w:rPr>
                <w:rFonts w:asciiTheme="minorHAnsi" w:eastAsia="Times New Roman" w:hAnsiTheme="minorHAnsi"/>
                <w:b/>
                <w:lang w:eastAsia="sk-SK"/>
              </w:rPr>
            </w:pPr>
            <w:r w:rsidRPr="00060ED3">
              <w:rPr>
                <w:rFonts w:asciiTheme="minorHAnsi" w:eastAsia="Times New Roman" w:hAnsiTheme="minorHAnsi"/>
                <w:b/>
                <w:lang w:eastAsia="sk-SK"/>
              </w:rPr>
              <w:t>Minimálne kvalifikačné požiadavky</w:t>
            </w:r>
          </w:p>
        </w:tc>
      </w:tr>
      <w:tr w:rsidR="00A00620" w:rsidRPr="00060ED3" w14:paraId="2E740651" w14:textId="77777777"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DBE5F1"/>
          </w:tcPr>
          <w:p w14:paraId="75EC70DB" w14:textId="77777777" w:rsidR="00A00620" w:rsidRPr="00060ED3" w:rsidRDefault="00A00620"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Manažér / expert pre verejné obstarávanie</w:t>
            </w:r>
          </w:p>
          <w:p w14:paraId="0AB26DFC" w14:textId="77777777" w:rsidR="00A00620" w:rsidRPr="00060ED3" w:rsidRDefault="00A00620" w:rsidP="003A1376">
            <w:pPr>
              <w:spacing w:after="0" w:line="240" w:lineRule="auto"/>
              <w:ind w:left="142"/>
              <w:rPr>
                <w:rFonts w:asciiTheme="minorHAnsi" w:eastAsia="Times New Roman" w:hAnsiTheme="minorHAnsi"/>
                <w:color w:val="000000"/>
                <w:lang w:eastAsia="sk-SK"/>
              </w:rPr>
            </w:pPr>
          </w:p>
          <w:p w14:paraId="7A3209BA" w14:textId="77777777" w:rsidR="00A00620" w:rsidRPr="00060ED3" w:rsidRDefault="00A00620" w:rsidP="003A1376">
            <w:pPr>
              <w:spacing w:after="0" w:line="240" w:lineRule="auto"/>
              <w:ind w:left="142"/>
              <w:rPr>
                <w:rFonts w:asciiTheme="minorHAnsi" w:eastAsia="Times New Roman" w:hAnsiTheme="minorHAnsi"/>
                <w:color w:val="000000"/>
                <w:lang w:eastAsia="sk-SK"/>
              </w:rPr>
            </w:pPr>
          </w:p>
        </w:tc>
        <w:tc>
          <w:tcPr>
            <w:tcW w:w="2846" w:type="pct"/>
            <w:tcBorders>
              <w:top w:val="single" w:sz="4" w:space="0" w:color="auto"/>
              <w:left w:val="single" w:sz="4" w:space="0" w:color="auto"/>
              <w:bottom w:val="single" w:sz="4" w:space="0" w:color="auto"/>
              <w:right w:val="single" w:sz="4" w:space="0" w:color="auto"/>
            </w:tcBorders>
            <w:shd w:val="clear" w:color="auto" w:fill="DBE5F1"/>
            <w:hideMark/>
          </w:tcPr>
          <w:p w14:paraId="6CAC12B6" w14:textId="0C433B49" w:rsidR="00A00620" w:rsidRPr="00060ED3" w:rsidRDefault="006D09D2" w:rsidP="003A1376">
            <w:pPr>
              <w:numPr>
                <w:ilvl w:val="0"/>
                <w:numId w:val="4"/>
              </w:numPr>
              <w:spacing w:after="0" w:line="240" w:lineRule="auto"/>
              <w:ind w:left="142" w:hanging="141"/>
              <w:jc w:val="both"/>
              <w:rPr>
                <w:rFonts w:asciiTheme="minorHAnsi" w:eastAsia="Times New Roman" w:hAnsiTheme="minorHAnsi"/>
                <w:color w:val="000000"/>
                <w:lang w:eastAsia="sk-SK"/>
              </w:rPr>
            </w:pPr>
            <w:r>
              <w:rPr>
                <w:rFonts w:asciiTheme="minorHAnsi" w:eastAsia="Times New Roman" w:hAnsiTheme="minorHAnsi"/>
                <w:color w:val="000000"/>
                <w:lang w:eastAsia="sk-SK"/>
              </w:rPr>
              <w:t>m</w:t>
            </w:r>
            <w:r w:rsidR="00A00620" w:rsidRPr="00060ED3">
              <w:rPr>
                <w:rFonts w:asciiTheme="minorHAnsi" w:eastAsia="Times New Roman" w:hAnsiTheme="minorHAnsi"/>
                <w:color w:val="000000"/>
                <w:lang w:eastAsia="sk-SK"/>
              </w:rPr>
              <w:t xml:space="preserve">anažér pre verejné obstarávanie zodpovedá za správnosť vykonania VO na tovary/práce/služby pre účely projektu v zmysle legislatívy EÚ </w:t>
            </w:r>
            <w:r w:rsidR="005354B1" w:rsidRPr="00060ED3">
              <w:rPr>
                <w:rFonts w:asciiTheme="minorHAnsi" w:eastAsia="Times New Roman" w:hAnsiTheme="minorHAnsi"/>
                <w:color w:val="000000"/>
                <w:lang w:eastAsia="sk-SK"/>
              </w:rPr>
              <w:t>a</w:t>
            </w:r>
            <w:r w:rsidR="00EB64F9" w:rsidRPr="00060ED3">
              <w:rPr>
                <w:rFonts w:asciiTheme="minorHAnsi" w:eastAsia="Times New Roman" w:hAnsiTheme="minorHAnsi"/>
                <w:color w:val="000000"/>
                <w:lang w:eastAsia="sk-SK"/>
              </w:rPr>
              <w:t> </w:t>
            </w:r>
            <w:r w:rsidR="005354B1" w:rsidRPr="00060ED3">
              <w:rPr>
                <w:rFonts w:asciiTheme="minorHAnsi" w:eastAsia="Times New Roman" w:hAnsiTheme="minorHAnsi"/>
                <w:color w:val="000000"/>
                <w:lang w:eastAsia="sk-SK"/>
              </w:rPr>
              <w:t>SR</w:t>
            </w:r>
            <w:r w:rsidR="00EB64F9" w:rsidRPr="00060ED3">
              <w:rPr>
                <w:rFonts w:asciiTheme="minorHAnsi" w:eastAsia="Times New Roman" w:hAnsiTheme="minorHAnsi"/>
                <w:color w:val="000000"/>
                <w:lang w:eastAsia="sk-SK"/>
              </w:rPr>
              <w:t xml:space="preserve"> </w:t>
            </w:r>
            <w:r w:rsidR="00A00620" w:rsidRPr="00060ED3">
              <w:rPr>
                <w:rFonts w:asciiTheme="minorHAnsi" w:eastAsia="Times New Roman" w:hAnsiTheme="minorHAnsi"/>
                <w:color w:val="000000"/>
                <w:lang w:eastAsia="sk-SK"/>
              </w:rPr>
              <w:t>a v zmysle riadiacej dokumentácie RO OPII,</w:t>
            </w:r>
            <w:r w:rsidR="005354B1" w:rsidRPr="00060ED3">
              <w:rPr>
                <w:rFonts w:asciiTheme="minorHAnsi" w:eastAsia="Times New Roman" w:hAnsiTheme="minorHAnsi"/>
                <w:color w:val="000000"/>
                <w:lang w:eastAsia="sk-SK"/>
              </w:rPr>
              <w:t xml:space="preserve"> na ktorú sa odvoláva Manuál CEF,</w:t>
            </w:r>
            <w:r w:rsidR="00A00620" w:rsidRPr="00060ED3">
              <w:rPr>
                <w:rFonts w:asciiTheme="minorHAnsi" w:eastAsia="Times New Roman" w:hAnsiTheme="minorHAnsi"/>
                <w:color w:val="000000"/>
                <w:lang w:eastAsia="sk-SK"/>
              </w:rPr>
              <w:t xml:space="preserve"> napr. Príručky pre realizáciu verejného obstarávania v rámci OPII.</w:t>
            </w:r>
          </w:p>
          <w:p w14:paraId="18E0DCFF" w14:textId="77777777" w:rsidR="006D09D2" w:rsidRDefault="006D09D2" w:rsidP="006D09D2">
            <w:pPr>
              <w:spacing w:after="0" w:line="240" w:lineRule="auto"/>
              <w:ind w:left="142"/>
              <w:rPr>
                <w:rFonts w:asciiTheme="minorHAnsi" w:eastAsia="Times New Roman" w:hAnsiTheme="minorHAnsi"/>
                <w:color w:val="000000"/>
                <w:lang w:eastAsia="sk-SK"/>
              </w:rPr>
            </w:pPr>
          </w:p>
          <w:p w14:paraId="2056D0EC" w14:textId="3ED6D392" w:rsidR="00A00620" w:rsidRPr="006D09D2" w:rsidRDefault="006D09D2" w:rsidP="006D09D2">
            <w:pPr>
              <w:spacing w:after="0" w:line="240" w:lineRule="auto"/>
              <w:ind w:left="142"/>
              <w:rPr>
                <w:rFonts w:asciiTheme="minorHAnsi" w:eastAsia="Times New Roman" w:hAnsiTheme="minorHAnsi"/>
                <w:b/>
                <w:color w:val="000000"/>
                <w:lang w:eastAsia="sk-SK"/>
              </w:rPr>
            </w:pPr>
            <w:r w:rsidRPr="006D09D2">
              <w:rPr>
                <w:rFonts w:asciiTheme="minorHAnsi" w:eastAsia="Times New Roman" w:hAnsiTheme="minorHAnsi"/>
                <w:b/>
                <w:color w:val="000000"/>
                <w:lang w:eastAsia="sk-SK"/>
              </w:rPr>
              <w:t>P</w:t>
            </w:r>
            <w:r w:rsidR="00A00620" w:rsidRPr="006D09D2">
              <w:rPr>
                <w:rFonts w:asciiTheme="minorHAnsi" w:eastAsia="Times New Roman" w:hAnsiTheme="minorHAnsi"/>
                <w:b/>
                <w:color w:val="000000"/>
                <w:lang w:eastAsia="sk-SK"/>
              </w:rPr>
              <w:t>ríklady vykonávaných činností:</w:t>
            </w:r>
          </w:p>
          <w:p w14:paraId="55456BCC" w14:textId="527F6C24"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koordinovanie a zabezpečovanie činností súvisiacich s verejným obstarávaním (VO) v rámci projektov Operačného programu Integrovaná infraštruktúra (OPII) a Nástroja na prepájanie Európy (CEF),</w:t>
            </w:r>
          </w:p>
          <w:p w14:paraId="7C9DE6AA" w14:textId="700C62C3"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overovanie dodržiavania pravidiel VO vyplývajúcich zo Zmluvy o fungovaní EÚ, príslušných smerníc EÚ a zákona o VO,</w:t>
            </w:r>
          </w:p>
          <w:p w14:paraId="0CF5D633" w14:textId="727D84D1"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zúčastňovanie sa na zasadnutiach komisie pre výber dodávateľa (ako pozorovateľ bez hlasovacieho práva),</w:t>
            </w:r>
          </w:p>
          <w:p w14:paraId="485C3001" w14:textId="0D90B0F2"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koordinovanie vykonávania ex-ante a ex-post kontroly dokumentácie VO (oznámenia používané vo VO, súťažné podklady, zápisnica z vyhodnotenia ponúk/ zápisnica z vyhodnotenia splnenia podmienok účasti, návrh zmluvy s úspešným uchádzačom, dokumentácia týkajúca sa uplatnenia revíznych postupov a iných dokumentov v rámci VO),</w:t>
            </w:r>
          </w:p>
          <w:p w14:paraId="418AEDD1" w14:textId="01FFA10C"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spolupráca s oddelením  koordinácie auditov pri riešení zistení z oblasti VO,</w:t>
            </w:r>
          </w:p>
          <w:p w14:paraId="09D23BA1" w14:textId="47DE8172"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informovanie príslušného projektového manažéra o priebehu a výsledkoch VO,</w:t>
            </w:r>
          </w:p>
          <w:p w14:paraId="0044C3F7" w14:textId="15919D6D" w:rsidR="008533C8"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koordinovanie vypracovávania správ o zistenej nezrovnalosti v procese VO,</w:t>
            </w:r>
          </w:p>
          <w:p w14:paraId="3D99AA80" w14:textId="40A94EEC" w:rsidR="00A00620" w:rsidRPr="00060ED3" w:rsidRDefault="008533C8" w:rsidP="003A1376">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zabezpečovanie  komunikácie so všetkými organizačnými útvarmi SRP, Protimonopolným úradom, Úradom pre verejné obstarávanie (ÚVO) a inými relevantnými inštitúciami, spracovávanie žiadostí na ÚVO o vykonanie  kontroly  VO, resp. vypracovanie odborného stanoviska k problémom identifikovaným v konkrétnom VO,</w:t>
            </w:r>
            <w:r w:rsidR="009E5563" w:rsidRPr="00060ED3">
              <w:rPr>
                <w:rFonts w:asciiTheme="minorHAnsi" w:eastAsia="Times New Roman" w:hAnsiTheme="minorHAnsi"/>
                <w:color w:val="000000"/>
                <w:lang w:eastAsia="sk-SK"/>
              </w:rPr>
              <w:t xml:space="preserve"> </w:t>
            </w:r>
            <w:r w:rsidR="00A00620" w:rsidRPr="00060ED3">
              <w:rPr>
                <w:rFonts w:asciiTheme="minorHAnsi" w:eastAsia="Times New Roman" w:hAnsiTheme="minorHAnsi"/>
                <w:color w:val="000000"/>
                <w:lang w:eastAsia="sk-SK"/>
              </w:rPr>
              <w:t>spracovanie oznámení o vyhlásení VO;</w:t>
            </w:r>
          </w:p>
          <w:p w14:paraId="4B2ED641" w14:textId="77777777" w:rsidR="00A00620" w:rsidRPr="00060ED3" w:rsidRDefault="00A00620" w:rsidP="008533C8">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špecifikácie formálnych a obsahových náležitostí oznámení o vyhlásení VO;</w:t>
            </w:r>
          </w:p>
          <w:p w14:paraId="5EDE48B7" w14:textId="77777777" w:rsidR="00A00620" w:rsidRPr="00060ED3" w:rsidRDefault="00A00620">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príprava súťažných podkladov;</w:t>
            </w:r>
          </w:p>
          <w:p w14:paraId="10986ACD" w14:textId="77777777" w:rsidR="00A00620" w:rsidRPr="00060ED3" w:rsidRDefault="00A00620">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asistencia pri otváraní ponúk časti "Ostatné" podľa § 41 zákona o VO, pri vyhodnotení splnenia podmienok účasti podľa § 33 zákona o VO (vrátane inštitútu vysvetlenia a doplnenia predložených dokladov) a pri vyhodnocovaní ponúk podľa § 42 zákona (vrátane </w:t>
            </w:r>
            <w:r w:rsidRPr="00060ED3">
              <w:rPr>
                <w:rFonts w:asciiTheme="minorHAnsi" w:eastAsia="Times New Roman" w:hAnsiTheme="minorHAnsi"/>
                <w:color w:val="000000"/>
                <w:lang w:eastAsia="sk-SK"/>
              </w:rPr>
              <w:lastRenderedPageBreak/>
              <w:t>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4245F78A" w14:textId="77777777" w:rsidR="00A00620" w:rsidRPr="00060ED3" w:rsidRDefault="00A00620">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1364466" w14:textId="77777777" w:rsidR="00A00620" w:rsidRPr="00060ED3" w:rsidRDefault="00A00620">
            <w:pPr>
              <w:numPr>
                <w:ilvl w:val="0"/>
                <w:numId w:val="4"/>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69EAB9AB" w14:textId="77777777" w:rsidR="00A00620" w:rsidRPr="00060ED3" w:rsidRDefault="00A00620" w:rsidP="00A00620">
            <w:pPr>
              <w:numPr>
                <w:ilvl w:val="0"/>
                <w:numId w:val="4"/>
              </w:numPr>
              <w:spacing w:before="120" w:after="0" w:line="240" w:lineRule="auto"/>
              <w:ind w:left="176"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lastRenderedPageBreak/>
              <w:t>ukončené vysokoškolské vzdelanie II. stupňa a min. odborná prax 1 rok v oblasti prípravy a realizácie verejného obstarávania, alebo</w:t>
            </w:r>
          </w:p>
          <w:p w14:paraId="6CE1D34C" w14:textId="0D5E895E" w:rsidR="00A00620" w:rsidRPr="00060ED3" w:rsidRDefault="00A00620" w:rsidP="00CC4B92">
            <w:pPr>
              <w:numPr>
                <w:ilvl w:val="0"/>
                <w:numId w:val="4"/>
              </w:numPr>
              <w:spacing w:before="120" w:after="0" w:line="240" w:lineRule="auto"/>
              <w:ind w:left="176"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ukončené VŠ vzdelanie I. stupňa </w:t>
            </w:r>
            <w:r w:rsidR="00CC4B92">
              <w:rPr>
                <w:rFonts w:asciiTheme="minorHAnsi" w:eastAsia="Times New Roman" w:hAnsiTheme="minorHAnsi"/>
                <w:color w:val="000000"/>
                <w:lang w:eastAsia="sk-SK"/>
              </w:rPr>
              <w:t>a min. odborná prax 2</w:t>
            </w:r>
            <w:r w:rsidRPr="00060ED3">
              <w:rPr>
                <w:rFonts w:asciiTheme="minorHAnsi" w:eastAsia="Times New Roman" w:hAnsiTheme="minorHAnsi"/>
                <w:color w:val="000000"/>
                <w:lang w:eastAsia="sk-SK"/>
              </w:rPr>
              <w:t xml:space="preserve"> roky v oblasti prípravy a realizácie verejného obstarávania. </w:t>
            </w:r>
          </w:p>
        </w:tc>
      </w:tr>
      <w:tr w:rsidR="00A00620" w:rsidRPr="00060ED3" w14:paraId="1D9250CB" w14:textId="77777777"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DBE5F1"/>
          </w:tcPr>
          <w:p w14:paraId="34232712" w14:textId="77777777" w:rsidR="00A00620" w:rsidRPr="00060ED3" w:rsidRDefault="00A00620" w:rsidP="00752221">
            <w:pPr>
              <w:spacing w:before="120" w:after="0" w:line="240" w:lineRule="auto"/>
              <w:rPr>
                <w:rFonts w:asciiTheme="minorHAnsi" w:eastAsia="Times New Roman" w:hAnsiTheme="minorHAnsi"/>
                <w:bCs/>
                <w:color w:val="000000"/>
                <w:lang w:eastAsia="sk-SK"/>
              </w:rPr>
            </w:pPr>
            <w:r w:rsidRPr="00060ED3">
              <w:rPr>
                <w:rFonts w:asciiTheme="minorHAnsi" w:eastAsia="Times New Roman" w:hAnsiTheme="minorHAnsi"/>
                <w:bCs/>
                <w:color w:val="000000"/>
                <w:lang w:eastAsia="sk-SK"/>
              </w:rPr>
              <w:lastRenderedPageBreak/>
              <w:t>Projektový manažér</w:t>
            </w:r>
          </w:p>
        </w:tc>
        <w:tc>
          <w:tcPr>
            <w:tcW w:w="2846" w:type="pct"/>
            <w:tcBorders>
              <w:top w:val="single" w:sz="4" w:space="0" w:color="auto"/>
              <w:left w:val="single" w:sz="4" w:space="0" w:color="auto"/>
              <w:bottom w:val="single" w:sz="4" w:space="0" w:color="auto"/>
              <w:right w:val="single" w:sz="4" w:space="0" w:color="auto"/>
            </w:tcBorders>
            <w:shd w:val="clear" w:color="auto" w:fill="DBE5F1"/>
            <w:hideMark/>
          </w:tcPr>
          <w:p w14:paraId="439EA89E" w14:textId="77777777" w:rsidR="00A00620" w:rsidRPr="00060ED3" w:rsidRDefault="00A00620" w:rsidP="00752221">
            <w:pPr>
              <w:spacing w:before="120" w:after="0" w:line="240" w:lineRule="auto"/>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Projektový manažér je zodpovedný za plynulú realizáciu projektu,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38B78F63" w14:textId="3D8AF6CC" w:rsidR="00A00620" w:rsidRPr="00060ED3" w:rsidRDefault="00A00620" w:rsidP="00752221">
            <w:pPr>
              <w:spacing w:before="120" w:after="0" w:line="240" w:lineRule="auto"/>
              <w:jc w:val="both"/>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Zodpovedá za monitorovanie a propagáciu projektu a jeho realizáciu v súlade s </w:t>
            </w:r>
            <w:r w:rsidR="00072231" w:rsidRPr="00060ED3">
              <w:rPr>
                <w:rFonts w:asciiTheme="minorHAnsi" w:eastAsia="Times New Roman" w:hAnsiTheme="minorHAnsi"/>
                <w:color w:val="000000"/>
                <w:lang w:eastAsia="sk-SK"/>
              </w:rPr>
              <w:t>Dohodou o grante</w:t>
            </w:r>
            <w:r w:rsidR="00DE6BE1" w:rsidRPr="00060ED3">
              <w:rPr>
                <w:rFonts w:asciiTheme="minorHAnsi" w:eastAsia="Times New Roman" w:hAnsiTheme="minorHAnsi"/>
                <w:color w:val="000000"/>
                <w:lang w:eastAsia="sk-SK"/>
              </w:rPr>
              <w:t>, ustanoveniami uvedenými v tomto manuáli, ak relevantné</w:t>
            </w:r>
            <w:r w:rsidR="007A3776" w:rsidRPr="00060ED3">
              <w:rPr>
                <w:rFonts w:asciiTheme="minorHAnsi" w:eastAsia="Times New Roman" w:hAnsiTheme="minorHAnsi"/>
                <w:color w:val="000000"/>
                <w:lang w:eastAsia="sk-SK"/>
              </w:rPr>
              <w:t>, tak aj</w:t>
            </w:r>
            <w:r w:rsidR="00DE6BE1" w:rsidRPr="00060ED3">
              <w:rPr>
                <w:rFonts w:asciiTheme="minorHAnsi" w:eastAsia="Times New Roman" w:hAnsiTheme="minorHAnsi"/>
                <w:color w:val="000000"/>
                <w:lang w:eastAsia="sk-SK"/>
              </w:rPr>
              <w:t xml:space="preserve"> schváleným Akčným komunikačným plánom projektu. </w:t>
            </w:r>
            <w:r w:rsidRPr="00060ED3">
              <w:rPr>
                <w:rFonts w:asciiTheme="minorHAnsi" w:eastAsia="Times New Roman" w:hAnsiTheme="minorHAnsi"/>
                <w:color w:val="000000"/>
                <w:lang w:eastAsia="sk-SK"/>
              </w:rPr>
              <w:t xml:space="preserve"> </w:t>
            </w:r>
          </w:p>
          <w:p w14:paraId="7504A892" w14:textId="77777777" w:rsidR="00A00620" w:rsidRPr="00060ED3" w:rsidRDefault="00A00620" w:rsidP="00752221">
            <w:pPr>
              <w:spacing w:before="120" w:after="0" w:line="240" w:lineRule="auto"/>
              <w:rPr>
                <w:rFonts w:asciiTheme="minorHAnsi" w:eastAsia="Times New Roman" w:hAnsiTheme="minorHAnsi"/>
                <w:color w:val="000000"/>
                <w:lang w:eastAsia="sk-SK"/>
              </w:rPr>
            </w:pPr>
            <w:r w:rsidRPr="00060ED3">
              <w:rPr>
                <w:rFonts w:asciiTheme="minorHAnsi" w:eastAsia="Times New Roman" w:hAnsiTheme="minorHAnsi"/>
                <w:b/>
                <w:color w:val="000000"/>
                <w:lang w:eastAsia="sk-SK"/>
              </w:rPr>
              <w:t>Príklady vykonávaných činností:</w:t>
            </w:r>
          </w:p>
          <w:p w14:paraId="4EC3E08D" w14:textId="77777777" w:rsidR="00A00620" w:rsidRPr="00060ED3" w:rsidRDefault="00A00620" w:rsidP="00A00620">
            <w:pPr>
              <w:numPr>
                <w:ilvl w:val="0"/>
                <w:numId w:val="9"/>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priebežné riadenie projektového tímu;</w:t>
            </w:r>
          </w:p>
          <w:p w14:paraId="4B8A5046" w14:textId="77777777" w:rsidR="00A00620" w:rsidRPr="00060ED3" w:rsidRDefault="00A00620" w:rsidP="00A00620">
            <w:pPr>
              <w:numPr>
                <w:ilvl w:val="0"/>
                <w:numId w:val="6"/>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priebežné riadenie rizík;</w:t>
            </w:r>
          </w:p>
          <w:p w14:paraId="1436591C" w14:textId="77777777" w:rsidR="00A00620" w:rsidRPr="00060ED3" w:rsidRDefault="00A00620" w:rsidP="00A00620">
            <w:pPr>
              <w:numPr>
                <w:ilvl w:val="0"/>
                <w:numId w:val="6"/>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koordinácia vyhodnocovania pokroku projektu;</w:t>
            </w:r>
          </w:p>
          <w:p w14:paraId="04054C2F" w14:textId="77777777" w:rsidR="00A00620" w:rsidRPr="00060ED3" w:rsidRDefault="00A00620" w:rsidP="00A00620">
            <w:pPr>
              <w:numPr>
                <w:ilvl w:val="0"/>
                <w:numId w:val="6"/>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priebežné činnosti monitorovania  a kontroly projektu;</w:t>
            </w:r>
          </w:p>
          <w:p w14:paraId="5A4865B7" w14:textId="77777777" w:rsidR="00A00620" w:rsidRPr="00060ED3" w:rsidRDefault="00A00620" w:rsidP="00A00620">
            <w:pPr>
              <w:numPr>
                <w:ilvl w:val="0"/>
                <w:numId w:val="6"/>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spracovanie monitorovacích správ;</w:t>
            </w:r>
          </w:p>
          <w:p w14:paraId="2672F1A0" w14:textId="77777777" w:rsidR="00A00620" w:rsidRPr="00060ED3" w:rsidRDefault="00A00620" w:rsidP="00A00620">
            <w:pPr>
              <w:numPr>
                <w:ilvl w:val="0"/>
                <w:numId w:val="6"/>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zabezpečenie aktivít komunikácie a informovanosti.</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2AC604B" w14:textId="77777777" w:rsidR="00A00620" w:rsidRPr="00060ED3" w:rsidRDefault="00A00620" w:rsidP="00A00620">
            <w:pPr>
              <w:numPr>
                <w:ilvl w:val="0"/>
                <w:numId w:val="5"/>
              </w:numPr>
              <w:spacing w:before="120" w:after="0" w:line="240" w:lineRule="auto"/>
              <w:ind w:left="213" w:hanging="213"/>
              <w:rPr>
                <w:rFonts w:asciiTheme="minorHAnsi" w:eastAsia="Times New Roman" w:hAnsiTheme="minorHAnsi"/>
                <w:color w:val="000000"/>
                <w:lang w:eastAsia="sk-SK"/>
              </w:rPr>
            </w:pPr>
            <w:r w:rsidRPr="00060ED3">
              <w:rPr>
                <w:rFonts w:asciiTheme="minorHAnsi" w:eastAsia="Times New Roman" w:hAnsiTheme="minorHAnsi"/>
                <w:color w:val="000000"/>
                <w:lang w:eastAsia="sk-SK"/>
              </w:rPr>
              <w:t>ukončené vysokoškolské vzdelanie II. stupňa a min. odborná prax 1 rok v oblasti prípravy alebo realizácie projektov spolufinancovaných z fondov EÚ, alebo</w:t>
            </w:r>
          </w:p>
          <w:p w14:paraId="49F6D691" w14:textId="77777777" w:rsidR="00A00620" w:rsidRPr="00060ED3" w:rsidRDefault="00A00620" w:rsidP="00A00620">
            <w:pPr>
              <w:numPr>
                <w:ilvl w:val="0"/>
                <w:numId w:val="5"/>
              </w:numPr>
              <w:spacing w:before="120" w:after="0" w:line="240" w:lineRule="auto"/>
              <w:ind w:left="213" w:hanging="213"/>
              <w:rPr>
                <w:rFonts w:asciiTheme="minorHAnsi" w:eastAsia="Times New Roman" w:hAnsiTheme="minorHAnsi"/>
                <w:color w:val="000000"/>
                <w:lang w:eastAsia="sk-SK"/>
              </w:rPr>
            </w:pPr>
            <w:r w:rsidRPr="00060ED3">
              <w:rPr>
                <w:rFonts w:asciiTheme="minorHAnsi" w:eastAsia="Times New Roman" w:hAnsiTheme="minorHAnsi"/>
                <w:color w:val="000000"/>
                <w:lang w:eastAsia="sk-SK"/>
              </w:rPr>
              <w:t>ukončené VŠ vzdelanie I. stupňa alebo úplné SŠ vzdelanie s maturitou a min. odborná prax 3 roky v oblasti prípravy alebo realizácie projektov spolufinancovaných z fondov EÚ.</w:t>
            </w:r>
          </w:p>
        </w:tc>
      </w:tr>
      <w:tr w:rsidR="00A00620" w:rsidRPr="00060ED3" w14:paraId="544ADB78" w14:textId="77777777"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DBE5F1"/>
          </w:tcPr>
          <w:p w14:paraId="1132469A" w14:textId="77777777" w:rsidR="00A00620" w:rsidRPr="00060ED3" w:rsidRDefault="00A00620" w:rsidP="00752221">
            <w:pPr>
              <w:spacing w:before="120" w:after="0" w:line="240" w:lineRule="auto"/>
              <w:rPr>
                <w:rFonts w:asciiTheme="minorHAnsi" w:eastAsia="Times New Roman" w:hAnsiTheme="minorHAnsi"/>
                <w:bCs/>
                <w:color w:val="000000"/>
                <w:lang w:eastAsia="sk-SK"/>
              </w:rPr>
            </w:pPr>
            <w:r w:rsidRPr="00060ED3">
              <w:rPr>
                <w:rFonts w:asciiTheme="minorHAnsi" w:eastAsia="Times New Roman" w:hAnsiTheme="minorHAnsi"/>
                <w:bCs/>
                <w:color w:val="000000"/>
                <w:lang w:eastAsia="sk-SK"/>
              </w:rPr>
              <w:t>Manažér pre investičnú činnosť</w:t>
            </w:r>
            <w:r w:rsidRPr="00060ED3">
              <w:rPr>
                <w:rStyle w:val="Odkaznapoznmkupodiarou"/>
                <w:rFonts w:asciiTheme="minorHAnsi" w:eastAsia="Times New Roman" w:hAnsiTheme="minorHAnsi"/>
                <w:bCs/>
                <w:color w:val="000000"/>
                <w:sz w:val="22"/>
                <w:lang w:eastAsia="sk-SK"/>
              </w:rPr>
              <w:footnoteReference w:id="5"/>
            </w:r>
          </w:p>
        </w:tc>
        <w:tc>
          <w:tcPr>
            <w:tcW w:w="2846" w:type="pct"/>
            <w:tcBorders>
              <w:top w:val="single" w:sz="4" w:space="0" w:color="auto"/>
              <w:left w:val="single" w:sz="4" w:space="0" w:color="auto"/>
              <w:bottom w:val="single" w:sz="4" w:space="0" w:color="auto"/>
              <w:right w:val="single" w:sz="4" w:space="0" w:color="auto"/>
            </w:tcBorders>
            <w:shd w:val="clear" w:color="auto" w:fill="DBE5F1"/>
            <w:hideMark/>
          </w:tcPr>
          <w:p w14:paraId="50CB4707" w14:textId="77777777" w:rsidR="00A00620" w:rsidRPr="00060ED3" w:rsidRDefault="00A00620" w:rsidP="00752221">
            <w:pPr>
              <w:spacing w:before="120" w:after="0" w:line="240" w:lineRule="auto"/>
              <w:jc w:val="both"/>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2170C384" w14:textId="77777777" w:rsidR="00A00620" w:rsidRPr="00060ED3" w:rsidRDefault="00A00620" w:rsidP="00752221">
            <w:pPr>
              <w:spacing w:before="120" w:after="0" w:line="240" w:lineRule="auto"/>
              <w:rPr>
                <w:rFonts w:asciiTheme="minorHAnsi" w:eastAsia="Times New Roman" w:hAnsiTheme="minorHAnsi"/>
                <w:b/>
                <w:color w:val="000000"/>
                <w:lang w:eastAsia="sk-SK"/>
              </w:rPr>
            </w:pPr>
            <w:r w:rsidRPr="00060ED3">
              <w:rPr>
                <w:rFonts w:asciiTheme="minorHAnsi" w:eastAsia="Times New Roman" w:hAnsiTheme="minorHAnsi"/>
                <w:b/>
                <w:color w:val="000000"/>
                <w:lang w:eastAsia="sk-SK"/>
              </w:rPr>
              <w:t>Príklady vykonávaných činností:</w:t>
            </w:r>
          </w:p>
          <w:p w14:paraId="7E096EF9" w14:textId="77777777"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príprava, zber údajov a kontrola úplnosti a obsahovej správnosti k vypracovaniu projektovej dokumentácie;</w:t>
            </w:r>
          </w:p>
          <w:p w14:paraId="4AF3465C" w14:textId="77777777"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kontrola súladu projektovej dokumentácie a realizovaného diela;</w:t>
            </w:r>
          </w:p>
          <w:p w14:paraId="71DF13A8" w14:textId="77777777"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monitoring priebehu a progresu stavebných prác;</w:t>
            </w:r>
          </w:p>
          <w:p w14:paraId="160204E0" w14:textId="77777777"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posudzovanie a vyhodnocovanie zmenových konaní, nákladov naviac, resp. dodatkov k zmluve o dielo;</w:t>
            </w:r>
          </w:p>
          <w:p w14:paraId="6681CE21" w14:textId="77777777"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vyhodnocovanie časového a technického pokroku </w:t>
            </w:r>
            <w:r w:rsidRPr="00060ED3">
              <w:rPr>
                <w:rFonts w:asciiTheme="minorHAnsi" w:eastAsia="Times New Roman" w:hAnsiTheme="minorHAnsi"/>
                <w:color w:val="000000"/>
                <w:lang w:eastAsia="sk-SK"/>
              </w:rPr>
              <w:lastRenderedPageBreak/>
              <w:t>projektu;</w:t>
            </w:r>
          </w:p>
          <w:p w14:paraId="1CCDB024" w14:textId="77777777" w:rsidR="00A00620" w:rsidRPr="00060ED3" w:rsidRDefault="00A00620" w:rsidP="00A00620">
            <w:pPr>
              <w:numPr>
                <w:ilvl w:val="0"/>
                <w:numId w:val="7"/>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9EB1AFD" w14:textId="77777777" w:rsidR="00A00620" w:rsidRPr="00060ED3" w:rsidRDefault="00A00620" w:rsidP="00A00620">
            <w:pPr>
              <w:numPr>
                <w:ilvl w:val="0"/>
                <w:numId w:val="7"/>
              </w:numPr>
              <w:spacing w:before="120" w:after="0" w:line="240" w:lineRule="auto"/>
              <w:ind w:left="213" w:hanging="213"/>
              <w:rPr>
                <w:rFonts w:asciiTheme="minorHAnsi" w:eastAsia="Times New Roman" w:hAnsiTheme="minorHAnsi"/>
                <w:color w:val="000000"/>
                <w:lang w:eastAsia="sk-SK"/>
              </w:rPr>
            </w:pPr>
            <w:r w:rsidRPr="00060ED3">
              <w:rPr>
                <w:rFonts w:asciiTheme="minorHAnsi" w:eastAsia="Times New Roman" w:hAnsiTheme="minorHAnsi"/>
                <w:color w:val="000000"/>
                <w:lang w:eastAsia="sk-SK"/>
              </w:rPr>
              <w:lastRenderedPageBreak/>
              <w:t>ukončené vysokoškolské vzdelanie II. stupňa a min. odborná prax 1 rok v oblasti riadenia stavebných prác v oblasti dopravnej infraštruktúry, alebo</w:t>
            </w:r>
          </w:p>
          <w:p w14:paraId="6B772171" w14:textId="77777777" w:rsidR="00A00620" w:rsidRPr="00060ED3" w:rsidRDefault="00A00620" w:rsidP="00A00620">
            <w:pPr>
              <w:numPr>
                <w:ilvl w:val="0"/>
                <w:numId w:val="7"/>
              </w:numPr>
              <w:spacing w:before="120" w:after="0" w:line="240" w:lineRule="auto"/>
              <w:ind w:left="213" w:hanging="213"/>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ukončené VŠ vzdelanie I. stupňa alebo úplné SŠ vzdelanie s maturitou a min. odborná prax 3 roky v oblasti riadenia stavebných prác </w:t>
            </w:r>
            <w:r w:rsidRPr="00060ED3">
              <w:rPr>
                <w:rFonts w:asciiTheme="minorHAnsi" w:eastAsia="Times New Roman" w:hAnsiTheme="minorHAnsi"/>
                <w:color w:val="000000"/>
                <w:lang w:eastAsia="sk-SK"/>
              </w:rPr>
              <w:lastRenderedPageBreak/>
              <w:t>v oblasti dopravnej infraštruktúry.</w:t>
            </w:r>
          </w:p>
        </w:tc>
      </w:tr>
      <w:tr w:rsidR="00A00620" w:rsidRPr="00060ED3" w14:paraId="6F4028E4" w14:textId="77777777"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DBE5F1"/>
          </w:tcPr>
          <w:p w14:paraId="56D26854" w14:textId="77777777" w:rsidR="00A00620" w:rsidRPr="00060ED3" w:rsidRDefault="00A00620" w:rsidP="00752221">
            <w:pPr>
              <w:spacing w:before="120" w:after="0" w:line="240" w:lineRule="auto"/>
              <w:rPr>
                <w:rFonts w:asciiTheme="minorHAnsi" w:eastAsia="Times New Roman" w:hAnsiTheme="minorHAnsi"/>
                <w:bCs/>
                <w:color w:val="000000"/>
                <w:lang w:eastAsia="sk-SK"/>
              </w:rPr>
            </w:pPr>
            <w:r w:rsidRPr="00060ED3">
              <w:rPr>
                <w:rFonts w:asciiTheme="minorHAnsi" w:eastAsia="Times New Roman" w:hAnsiTheme="minorHAnsi"/>
                <w:bCs/>
                <w:color w:val="000000"/>
                <w:lang w:eastAsia="sk-SK"/>
              </w:rPr>
              <w:lastRenderedPageBreak/>
              <w:t>Finančný manažér</w:t>
            </w:r>
          </w:p>
        </w:tc>
        <w:tc>
          <w:tcPr>
            <w:tcW w:w="2846" w:type="pct"/>
            <w:tcBorders>
              <w:top w:val="single" w:sz="4" w:space="0" w:color="auto"/>
              <w:left w:val="single" w:sz="4" w:space="0" w:color="auto"/>
              <w:bottom w:val="single" w:sz="4" w:space="0" w:color="auto"/>
              <w:right w:val="single" w:sz="4" w:space="0" w:color="auto"/>
            </w:tcBorders>
            <w:shd w:val="clear" w:color="auto" w:fill="DBE5F1"/>
            <w:hideMark/>
          </w:tcPr>
          <w:p w14:paraId="60F94145" w14:textId="77777777" w:rsidR="00A00620" w:rsidRPr="00060ED3" w:rsidRDefault="00A00620" w:rsidP="00752221">
            <w:pPr>
              <w:spacing w:before="120" w:after="0" w:line="240" w:lineRule="auto"/>
              <w:jc w:val="both"/>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5549DD57" w14:textId="77777777" w:rsidR="00A00620" w:rsidRPr="00060ED3" w:rsidRDefault="00A00620" w:rsidP="00752221">
            <w:pPr>
              <w:spacing w:before="120" w:after="0" w:line="240" w:lineRule="auto"/>
              <w:jc w:val="both"/>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Zabezpečuje vyhotovenie interných finančných predpisov (sledovanie čerpania finančných prostriedkov, odpisový plán, evidencia majetku obstaraného z prostriedkov </w:t>
            </w:r>
            <w:r w:rsidR="00DF1C48" w:rsidRPr="00060ED3">
              <w:rPr>
                <w:rFonts w:asciiTheme="minorHAnsi" w:eastAsia="Times New Roman" w:hAnsiTheme="minorHAnsi"/>
                <w:color w:val="000000"/>
                <w:lang w:eastAsia="sk-SK"/>
              </w:rPr>
              <w:t xml:space="preserve">CEF </w:t>
            </w:r>
            <w:r w:rsidRPr="00060ED3">
              <w:rPr>
                <w:rFonts w:asciiTheme="minorHAnsi" w:eastAsia="Times New Roman" w:hAnsiTheme="minorHAnsi"/>
                <w:color w:val="000000"/>
                <w:lang w:eastAsia="sk-SK"/>
              </w:rPr>
              <w:t xml:space="preserve">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0DBD3451" w14:textId="77777777" w:rsidR="00A00620" w:rsidRPr="00060ED3" w:rsidRDefault="00A00620" w:rsidP="00752221">
            <w:pPr>
              <w:spacing w:before="120" w:after="0" w:line="240" w:lineRule="auto"/>
              <w:rPr>
                <w:rFonts w:asciiTheme="minorHAnsi" w:eastAsia="Times New Roman" w:hAnsiTheme="minorHAnsi"/>
                <w:b/>
                <w:color w:val="000000"/>
                <w:lang w:eastAsia="sk-SK"/>
              </w:rPr>
            </w:pPr>
            <w:r w:rsidRPr="00060ED3">
              <w:rPr>
                <w:rFonts w:asciiTheme="minorHAnsi" w:eastAsia="Times New Roman" w:hAnsiTheme="minorHAnsi"/>
                <w:b/>
                <w:color w:val="000000"/>
                <w:lang w:eastAsia="sk-SK"/>
              </w:rPr>
              <w:t>Príklady vykonávaných činností:</w:t>
            </w:r>
          </w:p>
          <w:p w14:paraId="2E8CB582" w14:textId="77777777" w:rsidR="00A00620" w:rsidRDefault="00A00620" w:rsidP="00A00620">
            <w:pPr>
              <w:numPr>
                <w:ilvl w:val="0"/>
                <w:numId w:val="8"/>
              </w:numPr>
              <w:spacing w:after="0" w:line="240" w:lineRule="auto"/>
              <w:ind w:left="142" w:hanging="142"/>
              <w:rPr>
                <w:rFonts w:asciiTheme="minorHAnsi" w:eastAsia="Times New Roman" w:hAnsiTheme="minorHAnsi"/>
                <w:color w:val="000000"/>
                <w:lang w:eastAsia="sk-SK"/>
              </w:rPr>
            </w:pPr>
            <w:r w:rsidRPr="00060ED3">
              <w:rPr>
                <w:rFonts w:asciiTheme="minorHAnsi" w:eastAsia="Times New Roman" w:hAnsiTheme="minorHAnsi"/>
                <w:color w:val="000000"/>
                <w:lang w:eastAsia="sk-SK"/>
              </w:rPr>
              <w:t>finančné riadenie projektu;</w:t>
            </w:r>
          </w:p>
          <w:p w14:paraId="15814648" w14:textId="38DF8A2D" w:rsidR="00BB6201" w:rsidRPr="00060ED3" w:rsidRDefault="00BB6201" w:rsidP="00A00620">
            <w:pPr>
              <w:numPr>
                <w:ilvl w:val="0"/>
                <w:numId w:val="8"/>
              </w:numPr>
              <w:spacing w:after="0" w:line="240" w:lineRule="auto"/>
              <w:ind w:left="142" w:hanging="142"/>
              <w:rPr>
                <w:rFonts w:asciiTheme="minorHAnsi" w:eastAsia="Times New Roman" w:hAnsiTheme="minorHAnsi"/>
                <w:color w:val="000000"/>
                <w:lang w:eastAsia="sk-SK"/>
              </w:rPr>
            </w:pPr>
            <w:r>
              <w:t>odborná špecializovaná práca na úseku rozpočtovania alebo financovania projektov;</w:t>
            </w:r>
          </w:p>
          <w:p w14:paraId="671C0AE6" w14:textId="4FF659CA" w:rsidR="00A00620" w:rsidRPr="00060ED3" w:rsidRDefault="00BB6201" w:rsidP="00A00620">
            <w:pPr>
              <w:numPr>
                <w:ilvl w:val="0"/>
                <w:numId w:val="8"/>
              </w:numPr>
              <w:spacing w:after="0" w:line="240" w:lineRule="auto"/>
              <w:ind w:left="142" w:hanging="141"/>
              <w:rPr>
                <w:rFonts w:asciiTheme="minorHAnsi" w:eastAsia="Times New Roman" w:hAnsiTheme="minorHAnsi"/>
                <w:color w:val="000000"/>
                <w:lang w:eastAsia="sk-SK"/>
              </w:rPr>
            </w:pPr>
            <w:r>
              <w:rPr>
                <w:rFonts w:asciiTheme="minorHAnsi" w:eastAsia="Times New Roman" w:hAnsiTheme="minorHAnsi"/>
                <w:color w:val="000000"/>
                <w:lang w:eastAsia="sk-SK"/>
              </w:rPr>
              <w:t xml:space="preserve">spracovávanie </w:t>
            </w:r>
            <w:r>
              <w:rPr>
                <w:rFonts w:ascii="Times New Roman" w:hAnsi="Times New Roman"/>
                <w:sz w:val="14"/>
                <w:szCs w:val="14"/>
              </w:rPr>
              <w:t xml:space="preserve"> </w:t>
            </w:r>
            <w:r>
              <w:t>informácií o plnení operačných programov, rozvojových projektov a využívaní finančných prostriedkov Európskej únie poskytnutých z Nástroja na prepájanie Európy a iných verejných zdrojov alebo finančných prostriedkov iných finančných nástrojov vrátane zistených nezrovnalosti a o náprave zistených nezrovnalosti;</w:t>
            </w:r>
          </w:p>
          <w:p w14:paraId="72C4BA7C" w14:textId="791B8C90" w:rsidR="00A00620" w:rsidRDefault="00BB6201" w:rsidP="00BB6201">
            <w:pPr>
              <w:numPr>
                <w:ilvl w:val="0"/>
                <w:numId w:val="8"/>
              </w:numPr>
              <w:spacing w:after="0" w:line="240" w:lineRule="auto"/>
              <w:ind w:left="142" w:hanging="141"/>
              <w:rPr>
                <w:rFonts w:asciiTheme="minorHAnsi" w:eastAsia="Times New Roman" w:hAnsiTheme="minorHAnsi"/>
                <w:color w:val="000000"/>
                <w:lang w:eastAsia="sk-SK"/>
              </w:rPr>
            </w:pPr>
            <w:r>
              <w:t>spolupracovanie s orgánmi a organizáciami pri príprave strategických materiálov a pri realizácií rozvojových programov a</w:t>
            </w:r>
            <w:r w:rsidR="00B62F77">
              <w:t> </w:t>
            </w:r>
            <w:r>
              <w:t>projektov</w:t>
            </w:r>
            <w:r w:rsidR="00B62F77">
              <w:t xml:space="preserve">, </w:t>
            </w:r>
            <w:r>
              <w:rPr>
                <w:rFonts w:asciiTheme="minorHAnsi" w:eastAsia="Times New Roman" w:hAnsiTheme="minorHAnsi"/>
                <w:color w:val="000000"/>
                <w:lang w:eastAsia="sk-SK"/>
              </w:rPr>
              <w:t>spracovanie žiadostí o platbu;</w:t>
            </w:r>
          </w:p>
          <w:p w14:paraId="408FEFDB" w14:textId="77777777" w:rsidR="00045A22" w:rsidRPr="00045A22" w:rsidRDefault="00045A22" w:rsidP="00045A22">
            <w:pPr>
              <w:numPr>
                <w:ilvl w:val="0"/>
                <w:numId w:val="8"/>
              </w:numPr>
              <w:spacing w:after="0" w:line="240" w:lineRule="auto"/>
              <w:ind w:left="142" w:hanging="141"/>
              <w:rPr>
                <w:rFonts w:asciiTheme="minorHAnsi" w:eastAsia="Times New Roman" w:hAnsiTheme="minorHAnsi"/>
                <w:color w:val="000000"/>
                <w:lang w:eastAsia="sk-SK"/>
              </w:rPr>
            </w:pPr>
            <w:r>
              <w:t xml:space="preserve">finančné riadenie projektu, </w:t>
            </w:r>
            <w:r w:rsidR="00BB6201">
              <w:t>sledovanie čerpania finančných prostriedkov podľa jednotlivých projektov</w:t>
            </w:r>
            <w:r>
              <w:t>, sledovanie finančného pokroku a plnenie rozpočtu projektov, analyzovanie výdavkov projektov, posudzovanie oprávnenosti výdavkov projektov;</w:t>
            </w:r>
          </w:p>
          <w:p w14:paraId="13428013" w14:textId="01FC19C1" w:rsidR="00CC595B" w:rsidRPr="00045A22" w:rsidRDefault="00045A22" w:rsidP="00045A22">
            <w:pPr>
              <w:numPr>
                <w:ilvl w:val="0"/>
                <w:numId w:val="8"/>
              </w:numPr>
              <w:spacing w:after="0" w:line="240" w:lineRule="auto"/>
              <w:ind w:left="142" w:hanging="141"/>
              <w:rPr>
                <w:rFonts w:asciiTheme="minorHAnsi" w:eastAsia="Times New Roman" w:hAnsiTheme="minorHAnsi"/>
                <w:color w:val="000000"/>
                <w:lang w:eastAsia="sk-SK"/>
              </w:rPr>
            </w:pPr>
            <w:r w:rsidRPr="00045A22">
              <w:rPr>
                <w:rFonts w:asciiTheme="minorHAnsi" w:eastAsia="Times New Roman" w:hAnsiTheme="minorHAnsi"/>
                <w:color w:val="000000"/>
                <w:lang w:eastAsia="sk-SK"/>
              </w:rPr>
              <w:t xml:space="preserve">kontrola </w:t>
            </w:r>
            <w:r>
              <w:t xml:space="preserve">spracovania prvotnej elektronickej agendy spracovanej projektovým manažérom v jednotlivých projektoch pre spracovanie hlavným ekonómom, kontrola evidencie príjmov/nákladov pre sledovanie čerpania finančných prostriedkov spracovaných hlavným ekonómom a projektovým manažérom </w:t>
            </w:r>
          </w:p>
          <w:p w14:paraId="23DFCB84" w14:textId="5728D90E" w:rsidR="00045A22" w:rsidRPr="00060ED3" w:rsidRDefault="00045A22" w:rsidP="00045A22">
            <w:pPr>
              <w:numPr>
                <w:ilvl w:val="0"/>
                <w:numId w:val="8"/>
              </w:numPr>
              <w:spacing w:after="0" w:line="240" w:lineRule="auto"/>
              <w:ind w:left="142" w:hanging="141"/>
              <w:rPr>
                <w:rFonts w:asciiTheme="minorHAnsi" w:eastAsia="Times New Roman" w:hAnsiTheme="minorHAnsi"/>
                <w:color w:val="000000"/>
                <w:lang w:eastAsia="sk-SK"/>
              </w:rPr>
            </w:pPr>
            <w:r>
              <w:t>spolupráca s projektovým manažérom pri príprave žiadosti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B8F43B8" w14:textId="77777777" w:rsidR="00A00620" w:rsidRPr="00060ED3" w:rsidRDefault="00A00620" w:rsidP="00A00620">
            <w:pPr>
              <w:numPr>
                <w:ilvl w:val="0"/>
                <w:numId w:val="16"/>
              </w:numPr>
              <w:spacing w:before="120" w:after="0" w:line="240" w:lineRule="auto"/>
              <w:ind w:left="214" w:hanging="214"/>
              <w:rPr>
                <w:rFonts w:asciiTheme="minorHAnsi" w:eastAsia="Times New Roman" w:hAnsiTheme="minorHAnsi"/>
                <w:color w:val="000000"/>
                <w:lang w:eastAsia="sk-SK"/>
              </w:rPr>
            </w:pPr>
            <w:r w:rsidRPr="00060ED3">
              <w:rPr>
                <w:rFonts w:asciiTheme="minorHAnsi" w:eastAsia="Times New Roman" w:hAnsiTheme="minorHAnsi"/>
                <w:color w:val="000000"/>
                <w:lang w:eastAsia="sk-SK"/>
              </w:rPr>
              <w:t>ukončené vysokoškolské vzdelanie II. stupňa a min. odborná prax 1 rok v oblasti ekonomiky, účtovníctva alebo financií, alebo</w:t>
            </w:r>
          </w:p>
          <w:p w14:paraId="2225CF99" w14:textId="77777777" w:rsidR="00A00620" w:rsidRPr="00060ED3" w:rsidRDefault="00A00620" w:rsidP="00A00620">
            <w:pPr>
              <w:numPr>
                <w:ilvl w:val="0"/>
                <w:numId w:val="16"/>
              </w:numPr>
              <w:spacing w:before="120" w:after="0" w:line="240" w:lineRule="auto"/>
              <w:ind w:left="214" w:hanging="214"/>
              <w:rPr>
                <w:rFonts w:asciiTheme="minorHAnsi" w:eastAsia="Times New Roman" w:hAnsiTheme="minorHAnsi"/>
                <w:color w:val="000000"/>
                <w:lang w:eastAsia="sk-SK"/>
              </w:rPr>
            </w:pPr>
            <w:r w:rsidRPr="00060ED3">
              <w:rPr>
                <w:rFonts w:asciiTheme="minorHAnsi" w:eastAsia="Times New Roman" w:hAnsiTheme="minorHAnsi"/>
                <w:color w:val="000000"/>
                <w:lang w:eastAsia="sk-SK"/>
              </w:rPr>
              <w:t xml:space="preserve">ukončené VŠ vzdelanie I. stupňa alebo úplné SŠ vzdelanie s maturitou a min. odborná prax 3 roky v oblasti ekonomiky, účtovníctva alebo financií. </w:t>
            </w:r>
          </w:p>
          <w:p w14:paraId="1F99EDB0" w14:textId="77777777" w:rsidR="00A00620" w:rsidRPr="00060ED3" w:rsidRDefault="00A00620" w:rsidP="00752221">
            <w:pPr>
              <w:spacing w:before="120" w:after="0" w:line="240" w:lineRule="auto"/>
              <w:rPr>
                <w:rFonts w:asciiTheme="minorHAnsi" w:eastAsia="Times New Roman" w:hAnsiTheme="minorHAnsi"/>
                <w:color w:val="000000"/>
                <w:lang w:eastAsia="sk-SK"/>
              </w:rPr>
            </w:pPr>
          </w:p>
        </w:tc>
      </w:tr>
      <w:tr w:rsidR="00A00620" w:rsidRPr="00060ED3" w14:paraId="53C0B2BE" w14:textId="77777777" w:rsidTr="00925018">
        <w:trPr>
          <w:trHeight w:val="20"/>
        </w:trPr>
        <w:tc>
          <w:tcPr>
            <w:tcW w:w="847" w:type="pct"/>
            <w:tcBorders>
              <w:top w:val="single" w:sz="4" w:space="0" w:color="auto"/>
              <w:left w:val="single" w:sz="4" w:space="0" w:color="auto"/>
              <w:bottom w:val="single" w:sz="4" w:space="0" w:color="auto"/>
              <w:right w:val="single" w:sz="4" w:space="0" w:color="auto"/>
            </w:tcBorders>
            <w:shd w:val="clear" w:color="auto" w:fill="DBE5F1"/>
          </w:tcPr>
          <w:p w14:paraId="0B6D9643" w14:textId="4F4C20D4" w:rsidR="00A00620" w:rsidRPr="00060ED3" w:rsidRDefault="00A00620" w:rsidP="00752221">
            <w:pPr>
              <w:spacing w:before="120" w:after="0" w:line="240" w:lineRule="auto"/>
              <w:rPr>
                <w:rFonts w:asciiTheme="minorHAnsi" w:eastAsia="Times New Roman" w:hAnsiTheme="minorHAnsi"/>
                <w:bCs/>
                <w:color w:val="000000"/>
                <w:lang w:eastAsia="sk-SK"/>
              </w:rPr>
            </w:pPr>
            <w:r w:rsidRPr="00060ED3">
              <w:rPr>
                <w:rFonts w:asciiTheme="minorHAnsi" w:eastAsia="Times New Roman" w:hAnsiTheme="minorHAnsi"/>
                <w:bCs/>
                <w:color w:val="000000"/>
                <w:lang w:eastAsia="sk-SK"/>
              </w:rPr>
              <w:t xml:space="preserve">Asistent / administratívny </w:t>
            </w:r>
            <w:r w:rsidRPr="00060ED3">
              <w:rPr>
                <w:rFonts w:asciiTheme="minorHAnsi" w:eastAsia="Times New Roman" w:hAnsiTheme="minorHAnsi"/>
                <w:bCs/>
                <w:color w:val="000000"/>
                <w:lang w:eastAsia="sk-SK"/>
              </w:rPr>
              <w:lastRenderedPageBreak/>
              <w:t>pracovník</w:t>
            </w:r>
          </w:p>
        </w:tc>
        <w:tc>
          <w:tcPr>
            <w:tcW w:w="2846" w:type="pct"/>
            <w:tcBorders>
              <w:top w:val="single" w:sz="4" w:space="0" w:color="auto"/>
              <w:left w:val="single" w:sz="4" w:space="0" w:color="auto"/>
              <w:bottom w:val="single" w:sz="4" w:space="0" w:color="auto"/>
              <w:right w:val="single" w:sz="4" w:space="0" w:color="auto"/>
            </w:tcBorders>
            <w:shd w:val="clear" w:color="auto" w:fill="DBE5F1"/>
            <w:hideMark/>
          </w:tcPr>
          <w:p w14:paraId="062A3D51" w14:textId="77777777" w:rsidR="00A00620" w:rsidRPr="00060ED3" w:rsidRDefault="00A00620" w:rsidP="00752221">
            <w:pPr>
              <w:spacing w:before="120" w:after="0" w:line="240" w:lineRule="auto"/>
              <w:jc w:val="both"/>
              <w:rPr>
                <w:rFonts w:asciiTheme="minorHAnsi" w:eastAsia="Times New Roman" w:hAnsiTheme="minorHAnsi"/>
                <w:color w:val="000000"/>
                <w:lang w:eastAsia="sk-SK"/>
              </w:rPr>
            </w:pPr>
            <w:r w:rsidRPr="00060ED3">
              <w:rPr>
                <w:rFonts w:asciiTheme="minorHAnsi" w:eastAsia="Times New Roman" w:hAnsiTheme="minorHAnsi"/>
                <w:color w:val="000000"/>
                <w:lang w:eastAsia="sk-SK"/>
              </w:rPr>
              <w:lastRenderedPageBreak/>
              <w:t xml:space="preserve">Asistent/administratívny pracovník samostatne vykonáva čiastkové alebo ucelené odborné i pomocné </w:t>
            </w:r>
            <w:r w:rsidRPr="00060ED3">
              <w:rPr>
                <w:rFonts w:asciiTheme="minorHAnsi" w:eastAsia="Times New Roman" w:hAnsiTheme="minorHAnsi"/>
                <w:color w:val="000000"/>
                <w:lang w:eastAsia="sk-SK"/>
              </w:rPr>
              <w:lastRenderedPageBreak/>
              <w:t>administratívne práce súvisiace s realizáciou projektu podľa pokynov projektového manažéra.</w:t>
            </w:r>
          </w:p>
          <w:p w14:paraId="1D7F1003" w14:textId="77777777" w:rsidR="00A00620" w:rsidRPr="00060ED3" w:rsidRDefault="00A00620" w:rsidP="00752221">
            <w:pPr>
              <w:spacing w:before="120" w:after="0" w:line="240" w:lineRule="auto"/>
              <w:rPr>
                <w:rFonts w:asciiTheme="minorHAnsi" w:eastAsia="Times New Roman" w:hAnsiTheme="minorHAnsi"/>
                <w:b/>
                <w:color w:val="000000"/>
                <w:lang w:eastAsia="sk-SK"/>
              </w:rPr>
            </w:pPr>
            <w:r w:rsidRPr="00060ED3">
              <w:rPr>
                <w:rFonts w:asciiTheme="minorHAnsi" w:eastAsia="Times New Roman" w:hAnsiTheme="minorHAnsi"/>
                <w:b/>
                <w:color w:val="000000"/>
                <w:lang w:eastAsia="sk-SK"/>
              </w:rPr>
              <w:t>Príklady vykonávaných činností:</w:t>
            </w:r>
          </w:p>
          <w:p w14:paraId="2E9616C9" w14:textId="77777777" w:rsidR="00A00620" w:rsidRPr="00060ED3" w:rsidRDefault="00A00620" w:rsidP="00A00620">
            <w:pPr>
              <w:numPr>
                <w:ilvl w:val="0"/>
                <w:numId w:val="10"/>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zabezpečovanie agendy podľa potrieb projektu;</w:t>
            </w:r>
          </w:p>
          <w:p w14:paraId="4EF4F2BD" w14:textId="77777777" w:rsidR="00A00620" w:rsidRPr="00060ED3" w:rsidRDefault="00A00620" w:rsidP="00A00620">
            <w:pPr>
              <w:numPr>
                <w:ilvl w:val="0"/>
                <w:numId w:val="10"/>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organizácia a vedenie záznamov porád projektového tímu;</w:t>
            </w:r>
          </w:p>
          <w:p w14:paraId="26110EB5" w14:textId="77777777" w:rsidR="00A00620" w:rsidRPr="00060ED3" w:rsidRDefault="00A00620" w:rsidP="00A00620">
            <w:pPr>
              <w:numPr>
                <w:ilvl w:val="0"/>
                <w:numId w:val="10"/>
              </w:numPr>
              <w:spacing w:after="0" w:line="240" w:lineRule="auto"/>
              <w:ind w:left="142" w:hanging="141"/>
              <w:rPr>
                <w:rFonts w:asciiTheme="minorHAnsi" w:eastAsia="Times New Roman" w:hAnsiTheme="minorHAnsi"/>
                <w:color w:val="000000"/>
                <w:lang w:eastAsia="sk-SK"/>
              </w:rPr>
            </w:pPr>
            <w:r w:rsidRPr="00060ED3">
              <w:rPr>
                <w:rFonts w:asciiTheme="minorHAnsi" w:eastAsia="Times New Roman" w:hAnsiTheme="minorHAnsi"/>
                <w:color w:val="00000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76E0B9E" w14:textId="77777777" w:rsidR="00A00620" w:rsidRPr="00060ED3" w:rsidRDefault="00A00620" w:rsidP="00A00620">
            <w:pPr>
              <w:numPr>
                <w:ilvl w:val="0"/>
                <w:numId w:val="7"/>
              </w:numPr>
              <w:spacing w:before="120" w:after="0" w:line="240" w:lineRule="auto"/>
              <w:ind w:left="213" w:hanging="213"/>
              <w:rPr>
                <w:rFonts w:asciiTheme="minorHAnsi" w:eastAsia="Times New Roman" w:hAnsiTheme="minorHAnsi"/>
                <w:color w:val="000000"/>
                <w:lang w:eastAsia="sk-SK"/>
              </w:rPr>
            </w:pPr>
            <w:r w:rsidRPr="00060ED3">
              <w:rPr>
                <w:rFonts w:asciiTheme="minorHAnsi" w:eastAsia="Times New Roman" w:hAnsiTheme="minorHAnsi"/>
                <w:color w:val="000000"/>
                <w:lang w:eastAsia="sk-SK"/>
              </w:rPr>
              <w:lastRenderedPageBreak/>
              <w:t xml:space="preserve">ukončené stredoškolské </w:t>
            </w:r>
            <w:r w:rsidRPr="00060ED3">
              <w:rPr>
                <w:rFonts w:asciiTheme="minorHAnsi" w:eastAsia="Times New Roman" w:hAnsiTheme="minorHAnsi"/>
                <w:color w:val="000000"/>
                <w:lang w:eastAsia="sk-SK"/>
              </w:rPr>
              <w:lastRenderedPageBreak/>
              <w:t>vzdelanie s maturitou.</w:t>
            </w:r>
          </w:p>
        </w:tc>
      </w:tr>
    </w:tbl>
    <w:p w14:paraId="22961717" w14:textId="021066F1"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lastRenderedPageBreak/>
        <w:t xml:space="preserve">V rámci </w:t>
      </w:r>
      <w:r w:rsidR="00DF1C48" w:rsidRPr="00060ED3">
        <w:rPr>
          <w:rFonts w:asciiTheme="minorHAnsi" w:hAnsiTheme="minorHAnsi"/>
        </w:rPr>
        <w:t xml:space="preserve">projektov financovaných z Nástroja na prepájanie Európy </w:t>
      </w:r>
      <w:r w:rsidRPr="00060ED3">
        <w:rPr>
          <w:rFonts w:asciiTheme="minorHAnsi" w:hAnsiTheme="minorHAnsi"/>
        </w:rPr>
        <w:t xml:space="preserve">je možné interné riadenie projektu pre každú vykonávanú činnosť vykonávať výlučne prostredníctvom </w:t>
      </w:r>
      <w:r w:rsidRPr="00060ED3">
        <w:rPr>
          <w:rFonts w:asciiTheme="minorHAnsi" w:hAnsiTheme="minorHAnsi"/>
          <w:b/>
        </w:rPr>
        <w:t>jednej pracovnej pozície</w:t>
      </w:r>
      <w:r w:rsidRPr="00060ED3">
        <w:rPr>
          <w:rFonts w:asciiTheme="minorHAnsi" w:hAnsiTheme="minorHAnsi"/>
        </w:rPr>
        <w:t xml:space="preserve"> uvedenej v tabuľke </w:t>
      </w:r>
      <w:r w:rsidR="00C35F06" w:rsidRPr="00060ED3">
        <w:rPr>
          <w:rFonts w:asciiTheme="minorHAnsi" w:hAnsiTheme="minorHAnsi"/>
        </w:rPr>
        <w:t>1</w:t>
      </w:r>
      <w:r w:rsidRPr="00060ED3">
        <w:rPr>
          <w:rFonts w:asciiTheme="minorHAnsi" w:hAnsiTheme="minorHAnsi"/>
        </w:rPr>
        <w:t xml:space="preserve">. </w:t>
      </w:r>
      <w:r w:rsidR="007A3776" w:rsidRPr="00060ED3">
        <w:rPr>
          <w:rFonts w:asciiTheme="minorHAnsi" w:hAnsiTheme="minorHAnsi"/>
        </w:rPr>
        <w:t>Príjemca</w:t>
      </w:r>
      <w:r w:rsidR="00E0491E" w:rsidRPr="00060ED3">
        <w:rPr>
          <w:rFonts w:asciiTheme="minorHAnsi" w:hAnsiTheme="minorHAnsi"/>
        </w:rPr>
        <w:t xml:space="preserve">/Implementačný subjekt </w:t>
      </w:r>
      <w:r w:rsidRPr="00060ED3">
        <w:rPr>
          <w:rFonts w:asciiTheme="minorHAnsi" w:hAnsiTheme="minorHAnsi"/>
        </w:rPr>
        <w:t xml:space="preserve">môže obsadiť uvedenú pracovnú pozíciu viacerými osobami (napr. na skrátený pracovný úväzok), alebo viacerými dohodami o mimopracovnej činnosti, avšak ich celkový podiel práce kumulatívne nepresiahne jeden plný (100 %) pracovný úväzok. Týmto nie je dotknutá možnosť, že mzda/odmena dohodnutá medzi </w:t>
      </w:r>
      <w:r w:rsidR="007A3776" w:rsidRPr="00060ED3">
        <w:rPr>
          <w:rFonts w:asciiTheme="minorHAnsi" w:hAnsiTheme="minorHAnsi"/>
        </w:rPr>
        <w:t>príjemcom</w:t>
      </w:r>
      <w:r w:rsidR="00E0491E" w:rsidRPr="00060ED3">
        <w:rPr>
          <w:rFonts w:asciiTheme="minorHAnsi" w:hAnsiTheme="minorHAnsi"/>
        </w:rPr>
        <w:t>/implementačným subjektom</w:t>
      </w:r>
      <w:r w:rsidRPr="00060ED3">
        <w:rPr>
          <w:rFonts w:asciiTheme="minorHAnsi" w:hAnsiTheme="minorHAnsi"/>
        </w:rPr>
        <w:t xml:space="preserve"> a zamestnancom je vyššia ako sú finančné limity stanovené </w:t>
      </w:r>
      <w:r w:rsidR="00752221" w:rsidRPr="00060ED3">
        <w:rPr>
          <w:rFonts w:asciiTheme="minorHAnsi" w:hAnsiTheme="minorHAnsi"/>
        </w:rPr>
        <w:t xml:space="preserve">v prílohe </w:t>
      </w:r>
      <w:r w:rsidR="007A3776" w:rsidRPr="00060ED3">
        <w:rPr>
          <w:rFonts w:asciiTheme="minorHAnsi" w:hAnsiTheme="minorHAnsi"/>
        </w:rPr>
        <w:t>č.1</w:t>
      </w:r>
      <w:r w:rsidRPr="00060ED3">
        <w:rPr>
          <w:rFonts w:asciiTheme="minorHAnsi" w:hAnsiTheme="minorHAnsi"/>
        </w:rPr>
        <w:t xml:space="preserve">, avšak rozdiel medzi dohodnutou mzdou/odmenou a stanovenými finančnými limitmi bude určený ako neoprávnený výdavok. </w:t>
      </w:r>
    </w:p>
    <w:p w14:paraId="73008EB1" w14:textId="4A49D356"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V rámci jedného projektu </w:t>
      </w:r>
      <w:r w:rsidRPr="00060ED3">
        <w:rPr>
          <w:rFonts w:asciiTheme="minorHAnsi" w:hAnsiTheme="minorHAnsi"/>
          <w:b/>
        </w:rPr>
        <w:t>nie je možné na tú istú činnosť kombinovať osobné výdavky pr</w:t>
      </w:r>
      <w:r w:rsidR="00D22E2F" w:rsidRPr="00060ED3">
        <w:rPr>
          <w:rFonts w:asciiTheme="minorHAnsi" w:hAnsiTheme="minorHAnsi"/>
          <w:b/>
        </w:rPr>
        <w:t>íjemcu</w:t>
      </w:r>
      <w:r w:rsidR="00E0491E" w:rsidRPr="00060ED3">
        <w:rPr>
          <w:rFonts w:asciiTheme="minorHAnsi" w:hAnsiTheme="minorHAnsi"/>
          <w:b/>
        </w:rPr>
        <w:t>/implementačného subjektu</w:t>
      </w:r>
      <w:r w:rsidRPr="00060ED3">
        <w:rPr>
          <w:rFonts w:asciiTheme="minorHAnsi" w:hAnsiTheme="minorHAnsi"/>
          <w:b/>
        </w:rPr>
        <w:t xml:space="preserve"> s externými službami</w:t>
      </w:r>
      <w:r w:rsidR="00E0491E" w:rsidRPr="00060ED3">
        <w:rPr>
          <w:rFonts w:asciiTheme="minorHAnsi" w:hAnsiTheme="minorHAnsi"/>
          <w:b/>
        </w:rPr>
        <w:t>.</w:t>
      </w:r>
    </w:p>
    <w:p w14:paraId="5482EFCE" w14:textId="09CD646F" w:rsidR="00981537" w:rsidRPr="00060ED3" w:rsidRDefault="00A00620" w:rsidP="00262F18">
      <w:pPr>
        <w:spacing w:before="120" w:after="0" w:line="240" w:lineRule="auto"/>
        <w:jc w:val="both"/>
        <w:rPr>
          <w:rFonts w:asciiTheme="minorHAnsi" w:hAnsiTheme="minorHAnsi"/>
        </w:rPr>
      </w:pPr>
      <w:r w:rsidRPr="00060ED3">
        <w:rPr>
          <w:rFonts w:asciiTheme="minorHAnsi" w:hAnsiTheme="minorHAnsi"/>
        </w:rPr>
        <w:t>Zamestnanci pr</w:t>
      </w:r>
      <w:r w:rsidR="00D22E2F" w:rsidRPr="00060ED3">
        <w:rPr>
          <w:rFonts w:asciiTheme="minorHAnsi" w:hAnsiTheme="minorHAnsi"/>
        </w:rPr>
        <w:t>íjemcu</w:t>
      </w:r>
      <w:r w:rsidR="00E0491E" w:rsidRPr="00060ED3">
        <w:rPr>
          <w:rFonts w:asciiTheme="minorHAnsi" w:hAnsiTheme="minorHAnsi"/>
        </w:rPr>
        <w:t>/implementačného subjektu</w:t>
      </w:r>
      <w:r w:rsidRPr="00060ED3">
        <w:rPr>
          <w:rFonts w:asciiTheme="minorHAnsi" w:hAnsiTheme="minorHAnsi"/>
        </w:rPr>
        <w:t xml:space="preserve"> preukazujú svoje zapojenie do projektu </w:t>
      </w:r>
      <w:r w:rsidRPr="00060ED3">
        <w:rPr>
          <w:rFonts w:asciiTheme="minorHAnsi" w:hAnsiTheme="minorHAnsi"/>
          <w:b/>
        </w:rPr>
        <w:t>pracovným výkazom</w:t>
      </w:r>
      <w:r w:rsidRPr="00060ED3">
        <w:rPr>
          <w:rStyle w:val="Odkaznapoznmkupodiarou"/>
          <w:rFonts w:asciiTheme="minorHAnsi" w:hAnsiTheme="minorHAnsi"/>
          <w:b/>
          <w:sz w:val="22"/>
        </w:rPr>
        <w:footnoteReference w:id="6"/>
      </w:r>
      <w:r w:rsidRPr="00060ED3">
        <w:rPr>
          <w:rFonts w:asciiTheme="minorHAnsi" w:hAnsiTheme="minorHAnsi"/>
        </w:rPr>
        <w:t xml:space="preserve">. Činnosti a objem práce v pracovnom výkaze musia zodpovedať skutočne vykonanej práci v rámci vykazovaného obdobia. </w:t>
      </w:r>
    </w:p>
    <w:p w14:paraId="00FE5BFE" w14:textId="7C5633CC" w:rsidR="00981537" w:rsidRPr="00060ED3" w:rsidRDefault="00981537" w:rsidP="00981537">
      <w:pPr>
        <w:spacing w:before="120" w:after="120" w:line="24" w:lineRule="atLeast"/>
        <w:jc w:val="both"/>
        <w:rPr>
          <w:rFonts w:asciiTheme="minorHAnsi" w:hAnsiTheme="minorHAnsi"/>
        </w:rPr>
      </w:pPr>
      <w:r w:rsidRPr="00060ED3">
        <w:rPr>
          <w:rFonts w:asciiTheme="minorHAnsi" w:hAnsiTheme="minorHAnsi"/>
        </w:rPr>
        <w:t>V prípade nákladov za zamestnávanie osôb pre účely realizácie projektu CEF sa rozlišujú dve alternatívy:</w:t>
      </w:r>
    </w:p>
    <w:p w14:paraId="391BCEB4" w14:textId="77777777" w:rsidR="00981537" w:rsidRPr="00060ED3" w:rsidRDefault="00981537" w:rsidP="00981537">
      <w:pPr>
        <w:numPr>
          <w:ilvl w:val="0"/>
          <w:numId w:val="33"/>
        </w:numPr>
        <w:spacing w:before="120" w:after="120" w:line="24" w:lineRule="atLeast"/>
        <w:jc w:val="both"/>
        <w:rPr>
          <w:rFonts w:asciiTheme="minorHAnsi" w:hAnsiTheme="minorHAnsi"/>
        </w:rPr>
      </w:pPr>
      <w:r w:rsidRPr="00060ED3">
        <w:rPr>
          <w:rFonts w:asciiTheme="minorHAnsi" w:hAnsiTheme="minorHAnsi"/>
          <w:i/>
        </w:rPr>
        <w:t>zamestnanec pracuje na projekte na plný pracovný úväzok</w:t>
      </w:r>
      <w:r w:rsidRPr="00060ED3">
        <w:rPr>
          <w:rFonts w:asciiTheme="minorHAnsi" w:hAnsiTheme="minorHAnsi"/>
          <w:vertAlign w:val="superscript"/>
        </w:rPr>
        <w:footnoteReference w:id="7"/>
      </w:r>
      <w:r w:rsidRPr="00060ED3">
        <w:rPr>
          <w:rFonts w:asciiTheme="minorHAnsi" w:hAnsiTheme="minorHAnsi"/>
        </w:rPr>
        <w:t xml:space="preserve"> (t.j. ustanovený pracovný čas):</w:t>
      </w:r>
    </w:p>
    <w:p w14:paraId="7AD5A867" w14:textId="48C3BDAC" w:rsidR="00981537" w:rsidRPr="00060ED3" w:rsidRDefault="00981537" w:rsidP="00981537">
      <w:pPr>
        <w:spacing w:before="120" w:after="120" w:line="24" w:lineRule="atLeast"/>
        <w:ind w:left="714"/>
        <w:jc w:val="both"/>
        <w:rPr>
          <w:rFonts w:asciiTheme="minorHAnsi" w:hAnsiTheme="minorHAnsi"/>
        </w:rPr>
      </w:pPr>
      <w:r w:rsidRPr="00060ED3">
        <w:rPr>
          <w:rFonts w:asciiTheme="minorHAnsi" w:hAnsiTheme="minorHAnsi"/>
        </w:rPr>
        <w:t xml:space="preserve">zamestnanec vykonáva počas celej pracovnej doby (resp. počas celého pracovného času) činnosti týkajúce sa výlučne aktivít na projekte CEF a žiadne iné aktivity mimo projektu. V tomto prípade sú oprávnené náklady za celkovú cenu práce (ak v texte príručky nie je uvedené inak), </w:t>
      </w:r>
    </w:p>
    <w:p w14:paraId="71AA7AFD" w14:textId="77777777" w:rsidR="00981537" w:rsidRPr="00060ED3" w:rsidRDefault="00981537" w:rsidP="00981537">
      <w:pPr>
        <w:numPr>
          <w:ilvl w:val="0"/>
          <w:numId w:val="33"/>
        </w:numPr>
        <w:spacing w:before="120" w:after="120" w:line="24" w:lineRule="atLeast"/>
        <w:ind w:left="714" w:hanging="357"/>
        <w:jc w:val="both"/>
        <w:rPr>
          <w:rFonts w:asciiTheme="minorHAnsi" w:hAnsiTheme="minorHAnsi"/>
        </w:rPr>
      </w:pPr>
      <w:r w:rsidRPr="00060ED3">
        <w:rPr>
          <w:rFonts w:asciiTheme="minorHAnsi" w:hAnsiTheme="minorHAnsi"/>
          <w:i/>
        </w:rPr>
        <w:t>zamestnanec pracuje na projekte iba určitý pracovný čas</w:t>
      </w:r>
      <w:r w:rsidRPr="00060ED3">
        <w:rPr>
          <w:rFonts w:asciiTheme="minorHAnsi" w:hAnsiTheme="minorHAnsi"/>
        </w:rPr>
        <w:t>:</w:t>
      </w:r>
    </w:p>
    <w:p w14:paraId="343D3A9D" w14:textId="1966850B" w:rsidR="00981537" w:rsidRPr="00060ED3" w:rsidRDefault="00981537" w:rsidP="00981537">
      <w:pPr>
        <w:spacing w:before="120" w:after="120" w:line="24" w:lineRule="atLeast"/>
        <w:ind w:left="714"/>
        <w:jc w:val="both"/>
        <w:rPr>
          <w:rFonts w:asciiTheme="minorHAnsi" w:hAnsiTheme="minorHAnsi"/>
        </w:rPr>
      </w:pPr>
      <w:r w:rsidRPr="00060ED3">
        <w:rPr>
          <w:rFonts w:asciiTheme="minorHAnsi" w:hAnsiTheme="minorHAnsi"/>
        </w:rPr>
        <w:t>celkový pracovný čas zamestnanca je rozdelený na aktivity pre projekt/projekty financovaný z CEF a na aktivity mimo CEF. V tomto prípade sú oprávnené náklady za celkovú cenu práce pomerne podľa skutočne odpracovaného času na projekte CEF. Náhrada za dovolenku prislúcha k obdobiu odpracovanému príslušným zamestnancom na danom projekte CEF,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Pr="00060ED3">
        <w:rPr>
          <w:rStyle w:val="Odkaznapoznmkupodiarou"/>
          <w:rFonts w:asciiTheme="minorHAnsi" w:hAnsiTheme="minorHAnsi"/>
          <w:sz w:val="22"/>
        </w:rPr>
        <w:footnoteReference w:id="8"/>
      </w:r>
      <w:r w:rsidRPr="00060ED3">
        <w:rPr>
          <w:rFonts w:asciiTheme="minorHAnsi" w:hAnsiTheme="minorHAnsi"/>
        </w:rPr>
        <w:t>.</w:t>
      </w:r>
    </w:p>
    <w:p w14:paraId="08E99AE0" w14:textId="48E95146" w:rsidR="00A00620" w:rsidRPr="00060ED3" w:rsidRDefault="00A00620" w:rsidP="00A00620">
      <w:pPr>
        <w:spacing w:before="120" w:after="0" w:line="240" w:lineRule="auto"/>
        <w:jc w:val="both"/>
        <w:rPr>
          <w:rFonts w:asciiTheme="minorHAnsi" w:hAnsiTheme="minorHAnsi"/>
        </w:rPr>
      </w:pPr>
    </w:p>
    <w:p w14:paraId="04E74132" w14:textId="77777777" w:rsidR="00A00620" w:rsidRPr="00060ED3" w:rsidRDefault="00A00620" w:rsidP="00A00620">
      <w:pPr>
        <w:spacing w:before="120" w:after="0" w:line="240" w:lineRule="auto"/>
        <w:jc w:val="both"/>
        <w:rPr>
          <w:rFonts w:asciiTheme="minorHAnsi" w:hAnsiTheme="minorHAnsi"/>
          <w:b/>
        </w:rPr>
      </w:pPr>
      <w:r w:rsidRPr="00060ED3">
        <w:rPr>
          <w:rFonts w:asciiTheme="minorHAnsi" w:hAnsiTheme="minorHAnsi"/>
          <w:b/>
        </w:rPr>
        <w:t>Oprávnené výdavky</w:t>
      </w:r>
    </w:p>
    <w:p w14:paraId="57FBACBA" w14:textId="47EEAC7B" w:rsidR="00946063" w:rsidRPr="00946063" w:rsidRDefault="00A00620" w:rsidP="00946063">
      <w:pPr>
        <w:numPr>
          <w:ilvl w:val="0"/>
          <w:numId w:val="12"/>
        </w:numPr>
        <w:spacing w:before="120" w:after="0" w:line="240" w:lineRule="auto"/>
        <w:ind w:left="284" w:hanging="284"/>
        <w:jc w:val="both"/>
        <w:rPr>
          <w:rFonts w:asciiTheme="minorHAnsi" w:hAnsiTheme="minorHAnsi"/>
        </w:rPr>
      </w:pPr>
      <w:r w:rsidRPr="00060ED3">
        <w:rPr>
          <w:rFonts w:asciiTheme="minorHAnsi" w:hAnsiTheme="minorHAnsi"/>
        </w:rPr>
        <w:t>Cena práce (hrubá mzda, resp. odmena za vykonanú prácu a zákonné odvody zamestnávateľa);</w:t>
      </w:r>
    </w:p>
    <w:p w14:paraId="0378A4F4" w14:textId="05BF8DA6" w:rsidR="00A00620" w:rsidRPr="00946063" w:rsidRDefault="00A00620" w:rsidP="00946063">
      <w:pPr>
        <w:numPr>
          <w:ilvl w:val="0"/>
          <w:numId w:val="12"/>
        </w:numPr>
        <w:spacing w:before="120" w:after="0" w:line="240" w:lineRule="auto"/>
        <w:ind w:left="284" w:hanging="284"/>
        <w:jc w:val="both"/>
        <w:rPr>
          <w:rFonts w:asciiTheme="minorHAnsi" w:hAnsiTheme="minorHAnsi"/>
        </w:rPr>
      </w:pPr>
      <w:r w:rsidRPr="00946063">
        <w:rPr>
          <w:rFonts w:asciiTheme="minorHAnsi" w:hAnsiTheme="minorHAnsi"/>
        </w:rPr>
        <w:lastRenderedPageBreak/>
        <w:t>Odmeny</w:t>
      </w:r>
      <w:r w:rsidRPr="00946063">
        <w:rPr>
          <w:rFonts w:asciiTheme="minorHAnsi" w:hAnsiTheme="minorHAnsi"/>
          <w:vertAlign w:val="superscript"/>
        </w:rPr>
        <w:footnoteReference w:id="9"/>
      </w:r>
      <w:r w:rsidRPr="00946063">
        <w:rPr>
          <w:rFonts w:asciiTheme="minorHAnsi" w:hAnsiTheme="minorHAnsi"/>
        </w:rPr>
        <w:t xml:space="preserve"> (resp. prémie alebo rôzne variabilné zložky naviazané napr. na hospodárske výsledky </w:t>
      </w:r>
      <w:r w:rsidR="005A6F27" w:rsidRPr="00946063">
        <w:rPr>
          <w:rFonts w:asciiTheme="minorHAnsi" w:hAnsiTheme="minorHAnsi"/>
        </w:rPr>
        <w:t>príjemcu</w:t>
      </w:r>
      <w:r w:rsidR="004F43B1" w:rsidRPr="00946063">
        <w:rPr>
          <w:rFonts w:asciiTheme="minorHAnsi" w:hAnsiTheme="minorHAnsi"/>
        </w:rPr>
        <w:t>/implementačného subjektu</w:t>
      </w:r>
      <w:r w:rsidR="005A6F27" w:rsidRPr="00946063">
        <w:rPr>
          <w:rFonts w:asciiTheme="minorHAnsi" w:hAnsiTheme="minorHAnsi"/>
        </w:rPr>
        <w:t>)</w:t>
      </w:r>
      <w:r w:rsidRPr="00946063">
        <w:rPr>
          <w:rFonts w:asciiTheme="minorHAnsi" w:hAnsiTheme="minorHAnsi"/>
        </w:rPr>
        <w:t xml:space="preserve"> zamestnancov, ktorých osobné výdavky sú hradené z prostriedkov technickej pomoci</w:t>
      </w:r>
      <w:r w:rsidR="00946063" w:rsidRPr="00946063">
        <w:rPr>
          <w:rFonts w:asciiTheme="minorHAnsi" w:hAnsiTheme="minorHAnsi"/>
        </w:rPr>
        <w:t xml:space="preserve"> alebo z prostriedkov na to určených Dohodou o grante, a to v súlade s vnútorným mzdovým predpisom upravujúcim podmienky odmeňovania zamestnancov;</w:t>
      </w:r>
    </w:p>
    <w:p w14:paraId="465CD9D7" w14:textId="0C6A0D65" w:rsidR="00A00620" w:rsidRPr="00060ED3" w:rsidRDefault="00A00620" w:rsidP="00A00620">
      <w:pPr>
        <w:numPr>
          <w:ilvl w:val="0"/>
          <w:numId w:val="12"/>
        </w:numPr>
        <w:spacing w:before="120" w:after="0" w:line="240" w:lineRule="auto"/>
        <w:ind w:left="284" w:hanging="284"/>
        <w:jc w:val="both"/>
        <w:rPr>
          <w:rFonts w:asciiTheme="minorHAnsi" w:hAnsiTheme="minorHAnsi"/>
        </w:rPr>
      </w:pPr>
      <w:r w:rsidRPr="00060ED3">
        <w:rPr>
          <w:rFonts w:asciiTheme="minorHAnsi" w:hAnsiTheme="minorHAnsi"/>
        </w:rPr>
        <w:t xml:space="preserve">Náhrada mzdy za práceneschopnosť, ošetrovania člena rodiny a návštevu u lekára, ak je zamestnávateľom poskytnutá v súlade s platnou legislatívnou úpravou, v zákonnej výške a predstavuje konečný výdavok </w:t>
      </w:r>
      <w:r w:rsidR="006A058F" w:rsidRPr="00060ED3">
        <w:rPr>
          <w:rFonts w:asciiTheme="minorHAnsi" w:hAnsiTheme="minorHAnsi"/>
        </w:rPr>
        <w:t>príjemcu</w:t>
      </w:r>
      <w:r w:rsidR="004F43B1" w:rsidRPr="00060ED3">
        <w:rPr>
          <w:rFonts w:asciiTheme="minorHAnsi" w:hAnsiTheme="minorHAnsi"/>
        </w:rPr>
        <w:t>/implementačného subjektu</w:t>
      </w:r>
      <w:r w:rsidRPr="00060ED3">
        <w:rPr>
          <w:rFonts w:asciiTheme="minorHAnsi" w:hAnsiTheme="minorHAnsi"/>
        </w:rPr>
        <w:t>. Výška oprávnenej náhrady mzdy pri dočasnej pracovnej neschopnosti, OČR a návšteve lekára musí zodpovedať miere zapojenia zamestnanca do realizácie daného projektu;</w:t>
      </w:r>
    </w:p>
    <w:p w14:paraId="731DE598" w14:textId="77777777" w:rsidR="00A00620" w:rsidRPr="00060ED3" w:rsidRDefault="00A00620" w:rsidP="00A00620">
      <w:pPr>
        <w:numPr>
          <w:ilvl w:val="0"/>
          <w:numId w:val="12"/>
        </w:numPr>
        <w:spacing w:before="120" w:after="0" w:line="240" w:lineRule="auto"/>
        <w:ind w:left="284" w:hanging="284"/>
        <w:jc w:val="both"/>
        <w:rPr>
          <w:rFonts w:asciiTheme="minorHAnsi" w:hAnsiTheme="minorHAnsi"/>
        </w:rPr>
      </w:pPr>
      <w:r w:rsidRPr="00060ED3">
        <w:rPr>
          <w:rFonts w:asciiTheme="minorHAnsi" w:hAnsiTheme="minorHAnsi"/>
        </w:rPr>
        <w:t>Výdavky na doplnkové dôchodkové sporenie zamestnancov, ktorých osobné výdavky sú hradené z prostriedkov technickej pomoci (pri dodržaní podmienok ustanovených v osobitných predpisoch, resp. v kolektívnych zmluvách);</w:t>
      </w:r>
    </w:p>
    <w:p w14:paraId="5CFDE5EA" w14:textId="77777777" w:rsidR="00A00620" w:rsidRPr="00060ED3" w:rsidRDefault="00A00620" w:rsidP="00A00620">
      <w:pPr>
        <w:numPr>
          <w:ilvl w:val="0"/>
          <w:numId w:val="12"/>
        </w:numPr>
        <w:spacing w:before="120" w:after="0" w:line="240" w:lineRule="auto"/>
        <w:ind w:left="284" w:hanging="284"/>
        <w:jc w:val="both"/>
        <w:rPr>
          <w:rFonts w:asciiTheme="minorHAnsi" w:hAnsiTheme="minorHAnsi"/>
        </w:rPr>
      </w:pPr>
      <w:r w:rsidRPr="00060ED3">
        <w:rPr>
          <w:rFonts w:asciiTheme="minorHAnsi" w:hAnsiTheme="minorHAnsi"/>
        </w:rPr>
        <w:t xml:space="preserve">Výdavky týkajúce sa výkonu práce v rozsahu práce </w:t>
      </w:r>
      <w:r w:rsidRPr="00060ED3">
        <w:rPr>
          <w:rFonts w:asciiTheme="minorHAnsi" w:hAnsiTheme="minorHAnsi"/>
          <w:u w:val="single"/>
        </w:rPr>
        <w:t>maximálne 12 hodín/deň</w:t>
      </w:r>
      <w:r w:rsidRPr="00060ED3">
        <w:rPr>
          <w:rFonts w:asciiTheme="minorHAnsi" w:hAnsiTheme="minorHAnsi"/>
        </w:rPr>
        <w:t xml:space="preserve"> za všetky pracovné úväzky osoby kumulatívne, t.j. za všetky pracovné pomery, dohody mimo pracovného pomeru a štátnozamestnanecký pomer</w:t>
      </w:r>
      <w:r w:rsidRPr="00060ED3">
        <w:rPr>
          <w:rFonts w:asciiTheme="minorHAnsi" w:hAnsiTheme="minorHAnsi"/>
          <w:vertAlign w:val="superscript"/>
        </w:rPr>
        <w:footnoteReference w:id="10"/>
      </w:r>
      <w:r w:rsidRPr="00060ED3">
        <w:rPr>
          <w:rFonts w:asciiTheme="minorHAnsi" w:hAnsiTheme="minorHAnsi"/>
        </w:rPr>
        <w:t>.</w:t>
      </w:r>
    </w:p>
    <w:p w14:paraId="136A18DA" w14:textId="77777777" w:rsidR="00A00620" w:rsidRPr="00060ED3" w:rsidRDefault="00A00620" w:rsidP="00A00620">
      <w:pPr>
        <w:spacing w:before="120" w:after="0" w:line="240" w:lineRule="auto"/>
        <w:jc w:val="both"/>
        <w:rPr>
          <w:rFonts w:asciiTheme="minorHAnsi" w:hAnsiTheme="minorHAnsi"/>
          <w:b/>
        </w:rPr>
      </w:pPr>
      <w:r w:rsidRPr="00060ED3">
        <w:rPr>
          <w:rFonts w:asciiTheme="minorHAnsi" w:hAnsiTheme="minorHAnsi"/>
          <w:b/>
        </w:rPr>
        <w:t>Neoprávnené výdavky</w:t>
      </w:r>
    </w:p>
    <w:p w14:paraId="68482AAD" w14:textId="77777777"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Mzdové náklady zamestnancov, ktorí sa nepodieľajú na realizácii projektu;</w:t>
      </w:r>
    </w:p>
    <w:p w14:paraId="339A13A1" w14:textId="77777777"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Pomerná časť osobných nákladov, ktorá nezodpovedá pracovnému vyťaženiu zamestnanca na danom projekte;</w:t>
      </w:r>
    </w:p>
    <w:p w14:paraId="38EFC6BB" w14:textId="77777777"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Výdavky pri obchádzaní zákona č. 311/2001 Z. z. Zákonník práce v platnom znení (ďalej len ,,zákonník práce“) v prípadoch, ak s jednou a tou istou osobou sa uzatvorí reťazenie pracovnoprávnych vzťahov, napr. najskôr dohoda o vykonaní práce a po vyčerpaní stanoveného rozsahu pracovných hodín (350 hodín) sa uzatvorí ďalší zmluvný vzťah napr. príkazná zmluva, alebo dohoda o pracovnej činností a pod., pričom vykonávaná činnosť stále javí znaky závislej práce;</w:t>
      </w:r>
    </w:p>
    <w:p w14:paraId="61A7B319" w14:textId="5638A504"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Odmeny</w:t>
      </w:r>
      <w:r w:rsidRPr="00060ED3">
        <w:rPr>
          <w:rFonts w:asciiTheme="minorHAnsi" w:hAnsiTheme="minorHAnsi"/>
          <w:vertAlign w:val="superscript"/>
        </w:rPr>
        <w:footnoteReference w:id="11"/>
      </w:r>
      <w:r w:rsidRPr="00060ED3">
        <w:rPr>
          <w:rFonts w:asciiTheme="minorHAnsi" w:hAnsiTheme="minorHAnsi"/>
        </w:rPr>
        <w:t xml:space="preserve"> (resp. prémie alebo rôzne variabilné zložky naviazané napr. na hospodárske výsledky </w:t>
      </w:r>
      <w:r w:rsidR="006A058F" w:rsidRPr="00060ED3">
        <w:rPr>
          <w:rFonts w:asciiTheme="minorHAnsi" w:hAnsiTheme="minorHAnsi"/>
        </w:rPr>
        <w:t>príjemcu</w:t>
      </w:r>
      <w:r w:rsidR="004F43B1" w:rsidRPr="00060ED3">
        <w:rPr>
          <w:rFonts w:asciiTheme="minorHAnsi" w:hAnsiTheme="minorHAnsi"/>
        </w:rPr>
        <w:t>/implementačného subjektu</w:t>
      </w:r>
      <w:r w:rsidRPr="00060ED3">
        <w:rPr>
          <w:rFonts w:asciiTheme="minorHAnsi" w:hAnsiTheme="minorHAnsi"/>
        </w:rPr>
        <w:t>) zamestnancov, ktorých osobné výdavky nie sú hradené z prostriedkov technickej pomoci;</w:t>
      </w:r>
    </w:p>
    <w:p w14:paraId="798EA4A3" w14:textId="561F7A18"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 xml:space="preserve">Nemocenské dávky hradené zo strany Sociálnej poisťovne, keďže nie sú výdavkom </w:t>
      </w:r>
      <w:r w:rsidR="006A058F" w:rsidRPr="00060ED3">
        <w:rPr>
          <w:rFonts w:asciiTheme="minorHAnsi" w:hAnsiTheme="minorHAnsi"/>
        </w:rPr>
        <w:t>príjemcu</w:t>
      </w:r>
      <w:r w:rsidRPr="00060ED3">
        <w:rPr>
          <w:rFonts w:asciiTheme="minorHAnsi" w:hAnsiTheme="minorHAnsi"/>
        </w:rPr>
        <w:t>;</w:t>
      </w:r>
    </w:p>
    <w:p w14:paraId="704F0A42" w14:textId="77777777"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 xml:space="preserve">Výdavky týkajúce sa výkonu práce v rozsahu práce </w:t>
      </w:r>
      <w:r w:rsidRPr="00060ED3">
        <w:rPr>
          <w:rFonts w:asciiTheme="minorHAnsi" w:hAnsiTheme="minorHAnsi"/>
          <w:u w:val="single"/>
        </w:rPr>
        <w:t>nad 12 hodín/deň</w:t>
      </w:r>
      <w:r w:rsidRPr="00060ED3">
        <w:rPr>
          <w:rFonts w:asciiTheme="minorHAnsi" w:hAnsiTheme="minorHAnsi"/>
        </w:rPr>
        <w:t xml:space="preserve"> za všetky pracovné úväzky osoby kumulatívne, t.j. za všetky pracovné pomery, dohody mimo pracovného pomeru a štátnozamestnanecký pomer</w:t>
      </w:r>
      <w:r w:rsidRPr="00060ED3">
        <w:rPr>
          <w:rFonts w:asciiTheme="minorHAnsi" w:hAnsiTheme="minorHAnsi"/>
          <w:vertAlign w:val="superscript"/>
        </w:rPr>
        <w:footnoteReference w:id="12"/>
      </w:r>
      <w:r w:rsidRPr="00060ED3">
        <w:rPr>
          <w:rFonts w:asciiTheme="minorHAnsi" w:hAnsiTheme="minorHAnsi"/>
        </w:rPr>
        <w:t xml:space="preserve">;  </w:t>
      </w:r>
    </w:p>
    <w:p w14:paraId="2349685C" w14:textId="77777777"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Výdavky týkajúce sa činností na projekte vykonávaných počas práceneschopnosti, ošetrovania člena rodiny a návštevy lekára (ak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523557EE" w14:textId="77777777"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Ostatné výdavky na zamestnanca, ktoré nie sú pre zamestnávateľov povinné podľa osobitných právnych predpisov (napr. dary, benefity). V prípade, ak do povinných odvodov za zamestnávateľa vstupuje aj odvod za sumu ostatných výdavkov na zamestnanca, je potrebné túto sumu odpočítať od celkových odvodov zamestnávateľa;</w:t>
      </w:r>
    </w:p>
    <w:p w14:paraId="637B1C60" w14:textId="77777777"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lastRenderedPageBreak/>
        <w:t>Výdavky na odstupné a odchodné z dôvodu, že medzi nimi a realizáciou projektu neexistuje príčinný vzťah. V prípade, ak do povinných odvodov za zamestnávateľa vstupuje aj odvod za výdavky na odstupné a odchodné, je potrebné túto sumu odpočítať od celkových odvodov zamestnávateľa;</w:t>
      </w:r>
    </w:p>
    <w:p w14:paraId="04FC83B1" w14:textId="77777777" w:rsidR="00A00620" w:rsidRPr="00060ED3" w:rsidRDefault="00A00620" w:rsidP="00A00620">
      <w:pPr>
        <w:numPr>
          <w:ilvl w:val="0"/>
          <w:numId w:val="13"/>
        </w:numPr>
        <w:spacing w:before="120" w:after="0" w:line="240" w:lineRule="auto"/>
        <w:ind w:left="284" w:hanging="284"/>
        <w:jc w:val="both"/>
        <w:rPr>
          <w:rFonts w:asciiTheme="minorHAnsi" w:hAnsiTheme="minorHAnsi"/>
        </w:rPr>
      </w:pPr>
      <w:r w:rsidRPr="00060ED3">
        <w:rPr>
          <w:rFonts w:asciiTheme="minorHAnsi" w:hAnsiTheme="minorHAnsi"/>
        </w:rPr>
        <w:t>Tvorba sociálneho fondu, nakoľko jeho čerpanie nesúvisí s realizáciu projektu;</w:t>
      </w:r>
    </w:p>
    <w:p w14:paraId="6654D798" w14:textId="77777777" w:rsidR="00A00620" w:rsidRPr="00060ED3" w:rsidRDefault="00A00620" w:rsidP="00A00620">
      <w:pPr>
        <w:numPr>
          <w:ilvl w:val="0"/>
          <w:numId w:val="13"/>
        </w:numPr>
        <w:spacing w:before="120" w:after="0" w:line="240" w:lineRule="auto"/>
        <w:ind w:left="284" w:hanging="284"/>
        <w:jc w:val="both"/>
        <w:rPr>
          <w:rFonts w:asciiTheme="minorHAnsi" w:hAnsiTheme="minorHAnsi"/>
          <w:b/>
        </w:rPr>
      </w:pPr>
      <w:r w:rsidRPr="00060ED3">
        <w:rPr>
          <w:rFonts w:asciiTheme="minorHAnsi" w:hAnsiTheme="minorHAnsi"/>
        </w:rPr>
        <w:t xml:space="preserve">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w:t>
      </w:r>
      <w:r w:rsidR="000D5427" w:rsidRPr="00060ED3">
        <w:rPr>
          <w:rFonts w:asciiTheme="minorHAnsi" w:hAnsiTheme="minorHAnsi"/>
        </w:rPr>
        <w:t>CEF</w:t>
      </w:r>
      <w:r w:rsidRPr="00060ED3">
        <w:rPr>
          <w:rFonts w:asciiTheme="minorHAnsi" w:hAnsiTheme="minorHAnsi"/>
        </w:rPr>
        <w:t xml:space="preserve">, resp. z iných programov EÚ alebo vnútroštátnych programov, resp. pri zistení vykonávania činnosti nefinancovanej z prostriedkov </w:t>
      </w:r>
      <w:r w:rsidR="000D5427" w:rsidRPr="00060ED3">
        <w:rPr>
          <w:rFonts w:asciiTheme="minorHAnsi" w:hAnsiTheme="minorHAnsi"/>
        </w:rPr>
        <w:t>CEF</w:t>
      </w:r>
      <w:r w:rsidRPr="00060ED3">
        <w:rPr>
          <w:rFonts w:asciiTheme="minorHAnsi" w:hAnsiTheme="minorHAnsi"/>
        </w:rPr>
        <w:t xml:space="preserve">. Pracovné úväzky osôb pracujúcich na projekte sa nesmú prekrývať, nie je prípustné, aby bol zamestnanec platený za rovnakú činnosť vykonávanú v tom istom čase, resp. za rovnaké výstupy viackrát. Výdavky, ktoré sa vzťahujú na tieto pracovné výkazy budú vylúčené z financovania dotknutého projektu/projektov na úrovni príslušného dňa, pričom nie je podstatné, na základe akého zmluvného vzťahu osoba pracovala. </w:t>
      </w:r>
    </w:p>
    <w:p w14:paraId="5FDFC832" w14:textId="4499904A" w:rsidR="00A00620" w:rsidRPr="00060ED3" w:rsidRDefault="00A00620" w:rsidP="00A00620">
      <w:pPr>
        <w:numPr>
          <w:ilvl w:val="0"/>
          <w:numId w:val="13"/>
        </w:numPr>
        <w:spacing w:before="120" w:after="0" w:line="240" w:lineRule="auto"/>
        <w:ind w:left="284" w:hanging="284"/>
        <w:jc w:val="both"/>
        <w:rPr>
          <w:rFonts w:asciiTheme="minorHAnsi" w:hAnsiTheme="minorHAnsi"/>
          <w:b/>
        </w:rPr>
      </w:pPr>
      <w:r w:rsidRPr="00060ED3">
        <w:rPr>
          <w:rFonts w:asciiTheme="minorHAnsi" w:hAnsiTheme="minorHAnsi"/>
        </w:rPr>
        <w:t xml:space="preserve">Osobné výdavky zamestnancov podieľajúcich sa na riadení projektu, ktorí nespĺňajú minimálne kvalifikačné požiadavky uvedené v tabuľke </w:t>
      </w:r>
      <w:r w:rsidR="00C35F06" w:rsidRPr="00060ED3">
        <w:rPr>
          <w:rFonts w:asciiTheme="minorHAnsi" w:hAnsiTheme="minorHAnsi"/>
        </w:rPr>
        <w:t>1</w:t>
      </w:r>
      <w:r w:rsidRPr="00060ED3">
        <w:rPr>
          <w:rFonts w:asciiTheme="minorHAnsi" w:hAnsiTheme="minorHAnsi"/>
        </w:rPr>
        <w:t>.</w:t>
      </w:r>
    </w:p>
    <w:p w14:paraId="2D1649F1" w14:textId="3091F40F" w:rsidR="00A00620" w:rsidRPr="00060ED3" w:rsidRDefault="00A00620" w:rsidP="009C4876">
      <w:pPr>
        <w:spacing w:before="120" w:after="0" w:line="240" w:lineRule="auto"/>
        <w:jc w:val="both"/>
        <w:rPr>
          <w:rFonts w:asciiTheme="minorHAnsi" w:hAnsiTheme="minorHAnsi"/>
        </w:rPr>
      </w:pPr>
      <w:r w:rsidRPr="00060ED3">
        <w:rPr>
          <w:rFonts w:asciiTheme="minorHAnsi" w:hAnsiTheme="minorHAnsi"/>
        </w:rPr>
        <w:t>Dokladovanie výdavkov pre osobné výdavky je popísané v </w:t>
      </w:r>
      <w:r w:rsidRPr="005162A8">
        <w:rPr>
          <w:rFonts w:asciiTheme="minorHAnsi" w:hAnsiTheme="minorHAnsi"/>
        </w:rPr>
        <w:t>kapi</w:t>
      </w:r>
      <w:r w:rsidRPr="00060ED3">
        <w:rPr>
          <w:rFonts w:asciiTheme="minorHAnsi" w:hAnsiTheme="minorHAnsi"/>
        </w:rPr>
        <w:t xml:space="preserve">tole </w:t>
      </w:r>
      <w:r w:rsidR="00A5468B">
        <w:rPr>
          <w:rFonts w:asciiTheme="minorHAnsi" w:hAnsiTheme="minorHAnsi"/>
        </w:rPr>
        <w:t>3</w:t>
      </w:r>
      <w:r w:rsidR="00D22E2F" w:rsidRPr="00060ED3">
        <w:rPr>
          <w:rFonts w:asciiTheme="minorHAnsi" w:hAnsiTheme="minorHAnsi"/>
        </w:rPr>
        <w:t>.2</w:t>
      </w:r>
      <w:r w:rsidRPr="00060ED3">
        <w:rPr>
          <w:rFonts w:asciiTheme="minorHAnsi" w:hAnsiTheme="minorHAnsi"/>
        </w:rPr>
        <w:t>.</w:t>
      </w:r>
    </w:p>
    <w:p w14:paraId="50BBA34D" w14:textId="77777777" w:rsidR="009C4876" w:rsidRPr="00060ED3" w:rsidRDefault="009C4876" w:rsidP="009C4876">
      <w:pPr>
        <w:spacing w:before="120" w:after="0" w:line="240" w:lineRule="auto"/>
        <w:jc w:val="both"/>
        <w:rPr>
          <w:rFonts w:asciiTheme="minorHAnsi" w:hAnsiTheme="minorHAnsi"/>
        </w:rPr>
      </w:pPr>
    </w:p>
    <w:p w14:paraId="4B1F60BE" w14:textId="77777777" w:rsidR="00A00620" w:rsidRPr="00060ED3" w:rsidRDefault="00A00620" w:rsidP="00A00620">
      <w:pPr>
        <w:pStyle w:val="Nadpis3"/>
        <w:spacing w:before="120" w:after="0"/>
        <w:rPr>
          <w:rFonts w:asciiTheme="minorHAnsi" w:hAnsiTheme="minorHAnsi"/>
          <w:sz w:val="22"/>
        </w:rPr>
      </w:pPr>
      <w:bookmarkStart w:id="27" w:name="_Cestovné_náhrady"/>
      <w:bookmarkStart w:id="28" w:name="_Toc451861946"/>
      <w:bookmarkStart w:id="29" w:name="_Toc503796756"/>
      <w:bookmarkEnd w:id="27"/>
      <w:r w:rsidRPr="00060ED3">
        <w:rPr>
          <w:rFonts w:asciiTheme="minorHAnsi" w:hAnsiTheme="minorHAnsi"/>
          <w:sz w:val="22"/>
        </w:rPr>
        <w:t>Cestovné náhrady</w:t>
      </w:r>
      <w:bookmarkEnd w:id="28"/>
      <w:bookmarkEnd w:id="29"/>
    </w:p>
    <w:p w14:paraId="0DCF29B9" w14:textId="78B4F411"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Výšku náhrad výdavkov vzniknutých v súvislosti s pracovnou cestou upravuje zákon č. 283/2002 Z. z. o cestovných náhradách (ďalej len „zákon o cestovných náhradách“). Cestovné náhrady sú oprávnenými výdavkami vo výške a za podmienok, ktoré stanovuje zákon o cestovných náhradách, Metodický pokyn CKO č. 6, </w:t>
      </w:r>
      <w:r w:rsidR="00C35F06" w:rsidRPr="00060ED3">
        <w:rPr>
          <w:rFonts w:asciiTheme="minorHAnsi" w:hAnsiTheme="minorHAnsi"/>
        </w:rPr>
        <w:t xml:space="preserve">ustanovenia </w:t>
      </w:r>
      <w:r w:rsidR="00060210" w:rsidRPr="00060ED3">
        <w:rPr>
          <w:rFonts w:asciiTheme="minorHAnsi" w:hAnsiTheme="minorHAnsi"/>
        </w:rPr>
        <w:t>tejto Príručky</w:t>
      </w:r>
      <w:r w:rsidRPr="00060ED3">
        <w:rPr>
          <w:rFonts w:asciiTheme="minorHAnsi" w:hAnsiTheme="minorHAnsi"/>
        </w:rPr>
        <w:t xml:space="preserve"> a  príslušné smernice MDV SR, ÚPVII SR, MF SR a ÚV SR (Smernica MDV SR č. 17/2013 o postupe pri uskutočňovaní zahraničných pracovných ciest zamestnancov a prijatí zahraničných delegácií zamestnancami Ministerstva dopravy a výstavby Slovenskej republiky v znení neskorších úprav, resp. Interný riadiaci akt MF SR č. 24/2009 Smernica o pracovných a služobných cestách na Ministerstve financií SR v znení neskorších aktualizácií, ktorá platí pre zamestnancov MF SR, resp. Smernica vedúceho Úradu vlády Slovenskej republiky č. 6/2015 zo dňa 9. apríla 2015 o príprave, realizácii, vyhodnocovaní a kontrole zahraničných pracovných ciest na Úrade vlády Slovenskej </w:t>
      </w:r>
      <w:r w:rsidRPr="0036461E">
        <w:rPr>
          <w:rFonts w:asciiTheme="minorHAnsi" w:hAnsiTheme="minorHAnsi"/>
        </w:rPr>
        <w:t xml:space="preserve">republiky v znení neskorších aktualizácií, ktorá platí pre zamestnancov ÚV SR (ďalej spoločne „Smernica“)). </w:t>
      </w:r>
      <w:r w:rsidR="00060210" w:rsidRPr="0036461E">
        <w:rPr>
          <w:rFonts w:asciiTheme="minorHAnsi" w:hAnsiTheme="minorHAnsi"/>
        </w:rPr>
        <w:t>Príjemca</w:t>
      </w:r>
      <w:r w:rsidR="00C35F06" w:rsidRPr="00060ED3">
        <w:rPr>
          <w:rFonts w:asciiTheme="minorHAnsi" w:hAnsiTheme="minorHAnsi"/>
        </w:rPr>
        <w:t>/Implementačný subjekt</w:t>
      </w:r>
      <w:r w:rsidRPr="00060ED3">
        <w:rPr>
          <w:rFonts w:asciiTheme="minorHAnsi" w:hAnsiTheme="minorHAnsi"/>
        </w:rPr>
        <w:t xml:space="preserve"> musí dodržať vlastné interné predpisy organizácie, ak stanovujú nižší cenový limit. V rámci </w:t>
      </w:r>
      <w:r w:rsidR="008D08A1" w:rsidRPr="00060ED3">
        <w:rPr>
          <w:rFonts w:asciiTheme="minorHAnsi" w:hAnsiTheme="minorHAnsi"/>
        </w:rPr>
        <w:t xml:space="preserve">CEF </w:t>
      </w:r>
      <w:r w:rsidRPr="00060ED3">
        <w:rPr>
          <w:rFonts w:asciiTheme="minorHAnsi" w:hAnsiTheme="minorHAnsi"/>
        </w:rPr>
        <w:t xml:space="preserve">sem patria len </w:t>
      </w:r>
      <w:r w:rsidRPr="00060ED3">
        <w:rPr>
          <w:rFonts w:asciiTheme="minorHAnsi" w:hAnsiTheme="minorHAnsi"/>
          <w:b/>
        </w:rPr>
        <w:t>preukázané</w:t>
      </w:r>
      <w:r w:rsidRPr="00060ED3">
        <w:rPr>
          <w:rFonts w:asciiTheme="minorHAnsi" w:hAnsiTheme="minorHAnsi"/>
        </w:rPr>
        <w:t xml:space="preserve"> výdavky na pracovné cesty.</w:t>
      </w:r>
    </w:p>
    <w:p w14:paraId="5F8069BC"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Aby bolo možné považovať pracovné cesty a s nimi spojené cestovné náhrady za oprávnené výdavky, musia preukázateľne súvisieť s realizáciou projektu, musia byť pre dosiahnutie cieľov projektu nevyhnutné, musia byť vykonané osobami, ktoré sa na realizácii projektu podieľajú alebo sú osobami cieľovej skupiny a zároveň spĺňať pravidlá hospodárnosti, efektívnosti, účelnosti a účinnosti, pričom oprávnenými sú ako domáce, tak i zahraničné cesty. Výdavky na pracovné cesty musia byť súčasťou schváleného rozpočtu projektu</w:t>
      </w:r>
      <w:r w:rsidR="008D08A1" w:rsidRPr="00060ED3">
        <w:rPr>
          <w:rFonts w:asciiTheme="minorHAnsi" w:hAnsiTheme="minorHAnsi"/>
        </w:rPr>
        <w:t>.</w:t>
      </w:r>
    </w:p>
    <w:p w14:paraId="5C652EBB"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Pracovná cesta</w:t>
      </w:r>
      <w:r w:rsidRPr="00060ED3">
        <w:rPr>
          <w:rFonts w:asciiTheme="minorHAnsi" w:hAnsiTheme="minorHAnsi"/>
        </w:rPr>
        <w:t xml:space="preserve"> je čas od nástupu zamestnanca/osoby</w:t>
      </w:r>
      <w:r w:rsidRPr="00060ED3">
        <w:rPr>
          <w:rFonts w:asciiTheme="minorHAnsi" w:hAnsiTheme="minorHAnsi"/>
          <w:vertAlign w:val="superscript"/>
        </w:rPr>
        <w:footnoteReference w:id="13"/>
      </w:r>
      <w:r w:rsidRPr="00060ED3">
        <w:rPr>
          <w:rFonts w:asciiTheme="minorHAnsi" w:hAnsiTheme="minorHAnsi"/>
        </w:rPr>
        <w:t xml:space="preserve"> na cestu na výkon práce do iného miesta, ako je jeho pravidelné pracovisko, vrátane výkonu práce v tomto mieste do skončenia tejto cesty</w:t>
      </w:r>
      <w:r w:rsidRPr="00060ED3">
        <w:rPr>
          <w:rFonts w:asciiTheme="minorHAnsi" w:hAnsiTheme="minorHAnsi"/>
          <w:vertAlign w:val="superscript"/>
        </w:rPr>
        <w:footnoteReference w:id="14"/>
      </w:r>
      <w:r w:rsidRPr="00060ED3">
        <w:rPr>
          <w:rFonts w:asciiTheme="minorHAnsi" w:hAnsiTheme="minorHAnsi"/>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w:t>
      </w:r>
      <w:r w:rsidRPr="00060ED3">
        <w:rPr>
          <w:rFonts w:asciiTheme="minorHAnsi" w:hAnsiTheme="minorHAnsi"/>
        </w:rPr>
        <w:lastRenderedPageBreak/>
        <w:t xml:space="preserve">oprávnené záujmy zamestnanca a určiť napr. miesto začiatku, alebo konca pracovnej cesty v mieste jeho trvalého/prechodného pobytu. </w:t>
      </w:r>
    </w:p>
    <w:p w14:paraId="30BEA92E" w14:textId="2A7EA1CB"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Zahraničná pracovná cesta</w:t>
      </w:r>
      <w:r w:rsidRPr="00060ED3">
        <w:rPr>
          <w:rFonts w:asciiTheme="minorHAnsi" w:hAnsiTheme="minorHAnsi"/>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Výdavky na ubytovanie v hoteli v zahraničí musia zodpovedať cenám, ktoré sú v danom mieste a čase obvyklé. </w:t>
      </w:r>
    </w:p>
    <w:p w14:paraId="1D6D1D1C" w14:textId="5711AA15"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Ak zamestnancovi/osobe počas pracovnej cesty vznikli výdavky, za ktoré musel priamo zaplatiť, </w:t>
      </w:r>
      <w:r w:rsidR="006A058F" w:rsidRPr="00060ED3">
        <w:rPr>
          <w:rFonts w:asciiTheme="minorHAnsi" w:hAnsiTheme="minorHAnsi"/>
        </w:rPr>
        <w:t>príjemca</w:t>
      </w:r>
      <w:r w:rsidR="001A65E1" w:rsidRPr="00060ED3">
        <w:rPr>
          <w:rFonts w:asciiTheme="minorHAnsi" w:hAnsiTheme="minorHAnsi"/>
        </w:rPr>
        <w:t>/implementačný subjekt</w:t>
      </w:r>
      <w:r w:rsidR="006A058F" w:rsidRPr="00060ED3">
        <w:rPr>
          <w:rFonts w:asciiTheme="minorHAnsi" w:hAnsiTheme="minorHAnsi"/>
        </w:rPr>
        <w:t xml:space="preserve"> </w:t>
      </w:r>
      <w:r w:rsidRPr="00060ED3">
        <w:rPr>
          <w:rFonts w:asciiTheme="minorHAnsi" w:hAnsiTheme="minorHAnsi"/>
        </w:rPr>
        <w:t>musí zdokladovať, že ich tomuto zamestnancovi/osobe skutočne vyplatil.</w:t>
      </w:r>
    </w:p>
    <w:p w14:paraId="7E027503"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Oprávnenými výdavkami v rámci cestovných náhrad sú</w:t>
      </w:r>
      <w:r w:rsidRPr="00060ED3">
        <w:rPr>
          <w:rFonts w:asciiTheme="minorHAnsi" w:hAnsiTheme="minorHAnsi"/>
        </w:rPr>
        <w:t xml:space="preserve">:  </w:t>
      </w:r>
    </w:p>
    <w:p w14:paraId="3F4FFCFC" w14:textId="77777777" w:rsidR="00A00620" w:rsidRPr="00060ED3" w:rsidRDefault="00A00620" w:rsidP="00A00620">
      <w:pPr>
        <w:numPr>
          <w:ilvl w:val="0"/>
          <w:numId w:val="2"/>
        </w:numPr>
        <w:spacing w:before="120" w:after="0" w:line="240" w:lineRule="auto"/>
        <w:ind w:left="714" w:hanging="357"/>
        <w:jc w:val="both"/>
        <w:rPr>
          <w:rFonts w:asciiTheme="minorHAnsi" w:hAnsiTheme="minorHAnsi"/>
        </w:rPr>
      </w:pPr>
      <w:r w:rsidRPr="00060ED3">
        <w:rPr>
          <w:rFonts w:asciiTheme="minorHAnsi" w:hAnsiTheme="minorHAnsi"/>
        </w:rPr>
        <w:t>náhrada preukázaných cestovných výdavkov,</w:t>
      </w:r>
    </w:p>
    <w:p w14:paraId="7AA923FD" w14:textId="77777777" w:rsidR="00A00620" w:rsidRPr="00060ED3" w:rsidRDefault="00A00620" w:rsidP="00A00620">
      <w:pPr>
        <w:numPr>
          <w:ilvl w:val="0"/>
          <w:numId w:val="2"/>
        </w:numPr>
        <w:spacing w:before="120" w:after="0" w:line="240" w:lineRule="auto"/>
        <w:ind w:left="714" w:hanging="357"/>
        <w:jc w:val="both"/>
        <w:rPr>
          <w:rFonts w:asciiTheme="minorHAnsi" w:hAnsiTheme="minorHAnsi"/>
        </w:rPr>
      </w:pPr>
      <w:r w:rsidRPr="00060ED3">
        <w:rPr>
          <w:rFonts w:asciiTheme="minorHAnsi" w:hAnsiTheme="minorHAnsi"/>
        </w:rPr>
        <w:t>náhrada preukázaných výdavkov na ubytovanie,</w:t>
      </w:r>
    </w:p>
    <w:p w14:paraId="45D695F3" w14:textId="77777777" w:rsidR="00A00620" w:rsidRPr="00060ED3" w:rsidRDefault="00A00620" w:rsidP="00A00620">
      <w:pPr>
        <w:numPr>
          <w:ilvl w:val="0"/>
          <w:numId w:val="2"/>
        </w:numPr>
        <w:spacing w:before="120" w:after="0" w:line="240" w:lineRule="auto"/>
        <w:ind w:left="714" w:hanging="357"/>
        <w:jc w:val="both"/>
        <w:rPr>
          <w:rFonts w:asciiTheme="minorHAnsi" w:hAnsiTheme="minorHAnsi"/>
        </w:rPr>
      </w:pPr>
      <w:r w:rsidRPr="00060ED3">
        <w:rPr>
          <w:rFonts w:asciiTheme="minorHAnsi" w:hAnsiTheme="minorHAnsi"/>
        </w:rPr>
        <w:t>stravné</w:t>
      </w:r>
      <w:r w:rsidRPr="00060ED3">
        <w:rPr>
          <w:rFonts w:asciiTheme="minorHAnsi" w:hAnsiTheme="minorHAnsi"/>
          <w:vertAlign w:val="superscript"/>
        </w:rPr>
        <w:footnoteReference w:id="15"/>
      </w:r>
      <w:r w:rsidRPr="00060ED3">
        <w:rPr>
          <w:rFonts w:asciiTheme="minorHAnsi" w:hAnsiTheme="minorHAnsi"/>
        </w:rPr>
        <w:t>,</w:t>
      </w:r>
    </w:p>
    <w:p w14:paraId="54435AA0" w14:textId="77777777" w:rsidR="00A00620" w:rsidRPr="00060ED3" w:rsidRDefault="00A00620" w:rsidP="00A00620">
      <w:pPr>
        <w:numPr>
          <w:ilvl w:val="0"/>
          <w:numId w:val="2"/>
        </w:numPr>
        <w:spacing w:before="120" w:after="0" w:line="240" w:lineRule="auto"/>
        <w:ind w:left="714" w:hanging="357"/>
        <w:jc w:val="both"/>
        <w:rPr>
          <w:rFonts w:asciiTheme="minorHAnsi" w:hAnsiTheme="minorHAnsi"/>
        </w:rPr>
      </w:pPr>
      <w:r w:rsidRPr="00060ED3">
        <w:rPr>
          <w:rFonts w:asciiTheme="minorHAnsi" w:hAnsiTheme="minorHAnsi"/>
        </w:rPr>
        <w:t xml:space="preserve">náhrada preukázaných potrebných vedľajších výdavkov. </w:t>
      </w:r>
    </w:p>
    <w:p w14:paraId="36F893AD"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Neoprávneným výdavkom</w:t>
      </w:r>
      <w:r w:rsidRPr="00060ED3">
        <w:rPr>
          <w:rFonts w:asciiTheme="minorHAnsi" w:hAnsiTheme="minorHAnsi"/>
        </w:rPr>
        <w:t xml:space="preserve"> je suma vyplatená nad rámec nárokovateľnej výšky ustanovenej v zákone o cestovných náhradách, resp. ak ďalej nie je ustanovené inak.</w:t>
      </w:r>
    </w:p>
    <w:p w14:paraId="79462EBC" w14:textId="7A9AD654"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Oprávnenými výdavkami sú preukázané </w:t>
      </w:r>
      <w:r w:rsidRPr="00060ED3">
        <w:rPr>
          <w:rFonts w:asciiTheme="minorHAnsi" w:hAnsiTheme="minorHAnsi"/>
          <w:b/>
          <w:u w:val="single"/>
        </w:rPr>
        <w:t>výdavky na dopravu</w:t>
      </w:r>
      <w:r w:rsidRPr="00060ED3">
        <w:rPr>
          <w:rFonts w:asciiTheme="minorHAnsi" w:hAnsiTheme="minorHAnsi"/>
        </w:rPr>
        <w:t xml:space="preserve"> všetkými druhmi verejnej dopravy (vrátane výdavkov na letenky, mestskú hromadnú dopravu a diaľkovú verejnú hromadnú dopravu v 2. triede (v 1. triede ak vzdialenosť presahuje 200 km), miestenky, ležadlá ale</w:t>
      </w:r>
      <w:r w:rsidR="00812326">
        <w:rPr>
          <w:rFonts w:asciiTheme="minorHAnsi" w:hAnsiTheme="minorHAnsi"/>
        </w:rPr>
        <w:t>bo lôžka) a náhrady za použitie</w:t>
      </w:r>
      <w:r w:rsidRPr="00060ED3">
        <w:rPr>
          <w:rFonts w:asciiTheme="minorHAnsi" w:hAnsiTheme="minorHAnsi"/>
        </w:rPr>
        <w:t> služobných motorových vozidiel. Využitie jednotlivých tried osobnej dopravy (I. / II. trieda alebo ekonomická / obchodná trieda) a podmienky poskytovania cestovných náhrad za dopravu upravuje príslušná Smernica.</w:t>
      </w:r>
    </w:p>
    <w:p w14:paraId="147BC8CD" w14:textId="77777777" w:rsidR="00A00620" w:rsidRPr="00060ED3" w:rsidRDefault="00A00620" w:rsidP="00A00620">
      <w:pPr>
        <w:numPr>
          <w:ilvl w:val="0"/>
          <w:numId w:val="15"/>
        </w:numPr>
        <w:spacing w:before="120" w:after="0" w:line="240" w:lineRule="auto"/>
        <w:jc w:val="both"/>
        <w:rPr>
          <w:rFonts w:asciiTheme="minorHAnsi" w:hAnsiTheme="minorHAnsi"/>
        </w:rPr>
      </w:pPr>
      <w:r w:rsidRPr="00060ED3">
        <w:rPr>
          <w:rFonts w:asciiTheme="minorHAnsi" w:hAnsiTheme="minorHAnsi"/>
          <w:b/>
        </w:rPr>
        <w:t>Použitie miestnej verejnej dopravy</w:t>
      </w:r>
      <w:r w:rsidRPr="00060ED3">
        <w:rPr>
          <w:rFonts w:asciiTheme="minorHAnsi" w:hAnsiTheme="minorHAnsi"/>
        </w:rPr>
        <w:t xml:space="preserve"> (mestská a prímestská hromadná doprava)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 </w:t>
      </w:r>
    </w:p>
    <w:p w14:paraId="6BD32687" w14:textId="5BB6D074" w:rsidR="00A00620" w:rsidRPr="00060ED3" w:rsidRDefault="00A00620" w:rsidP="00A00620">
      <w:pPr>
        <w:numPr>
          <w:ilvl w:val="0"/>
          <w:numId w:val="15"/>
        </w:numPr>
        <w:spacing w:before="120" w:after="0" w:line="240" w:lineRule="auto"/>
        <w:jc w:val="both"/>
        <w:rPr>
          <w:rFonts w:asciiTheme="minorHAnsi" w:hAnsiTheme="minorHAnsi"/>
        </w:rPr>
      </w:pPr>
      <w:r w:rsidRPr="00060ED3">
        <w:rPr>
          <w:rFonts w:asciiTheme="minorHAnsi" w:hAnsiTheme="minorHAnsi"/>
          <w:b/>
        </w:rPr>
        <w:t>Použitie lietadla</w:t>
      </w:r>
      <w:r w:rsidRPr="00060ED3">
        <w:rPr>
          <w:rFonts w:asciiTheme="minorHAnsi" w:hAnsiTheme="minorHAnsi"/>
        </w:rPr>
        <w:t xml:space="preserve"> – pri použití lietadla je oprávneným výdavkom letenka a priamo súvisiace poplatky (napr. letiskové poplatky). V prípade tuzemských pracovných ciest musí</w:t>
      </w:r>
      <w:r w:rsidRPr="00060ED3" w:rsidDel="001C23A7">
        <w:rPr>
          <w:rFonts w:asciiTheme="minorHAnsi" w:hAnsiTheme="minorHAnsi"/>
        </w:rPr>
        <w:t xml:space="preserve"> </w:t>
      </w:r>
      <w:r w:rsidR="006A058F" w:rsidRPr="00060ED3">
        <w:rPr>
          <w:rFonts w:asciiTheme="minorHAnsi" w:hAnsiTheme="minorHAnsi"/>
        </w:rPr>
        <w:t>príjemca</w:t>
      </w:r>
      <w:r w:rsidR="001A65E1" w:rsidRPr="00060ED3">
        <w:rPr>
          <w:rFonts w:asciiTheme="minorHAnsi" w:hAnsiTheme="minorHAnsi"/>
        </w:rPr>
        <w:t>/implementačný subjekt</w:t>
      </w:r>
      <w:r w:rsidR="006A058F" w:rsidRPr="00060ED3">
        <w:rPr>
          <w:rFonts w:asciiTheme="minorHAnsi" w:hAnsiTheme="minorHAnsi"/>
        </w:rPr>
        <w:t xml:space="preserve"> </w:t>
      </w:r>
      <w:r w:rsidRPr="00060ED3">
        <w:rPr>
          <w:rFonts w:asciiTheme="minorHAnsi" w:hAnsiTheme="minorHAnsi"/>
        </w:rPr>
        <w:t xml:space="preserve">preukázať, že využitie tohto spôsobu dopravy je hospodárnejšie a efektívnejšie ako využitie iného dopravného prostriedku. </w:t>
      </w:r>
    </w:p>
    <w:p w14:paraId="49CD32B3" w14:textId="22834F77" w:rsidR="00A00620" w:rsidRPr="00060ED3" w:rsidRDefault="00A00620" w:rsidP="00A00620">
      <w:pPr>
        <w:numPr>
          <w:ilvl w:val="0"/>
          <w:numId w:val="15"/>
        </w:numPr>
        <w:spacing w:before="120" w:after="0" w:line="240" w:lineRule="auto"/>
        <w:jc w:val="both"/>
        <w:rPr>
          <w:rFonts w:asciiTheme="minorHAnsi" w:hAnsiTheme="minorHAnsi"/>
        </w:rPr>
      </w:pPr>
      <w:r w:rsidRPr="00060ED3">
        <w:rPr>
          <w:rFonts w:asciiTheme="minorHAnsi" w:hAnsiTheme="minorHAnsi"/>
          <w:b/>
        </w:rPr>
        <w:t>Použitie služobného motorového vozidla</w:t>
      </w:r>
      <w:r w:rsidRPr="00060ED3">
        <w:rPr>
          <w:rFonts w:asciiTheme="minorHAnsi" w:hAnsiTheme="minorHAnsi"/>
        </w:rPr>
        <w:t xml:space="preserve"> - ak zamestnanec/osoba použije na cestu cestné motorové vozidlo </w:t>
      </w:r>
      <w:r w:rsidR="006A058F" w:rsidRPr="00060ED3">
        <w:rPr>
          <w:rFonts w:asciiTheme="minorHAnsi" w:hAnsiTheme="minorHAnsi"/>
        </w:rPr>
        <w:t>príjemc</w:t>
      </w:r>
      <w:r w:rsidR="005F191A" w:rsidRPr="00060ED3">
        <w:rPr>
          <w:rFonts w:asciiTheme="minorHAnsi" w:hAnsiTheme="minorHAnsi"/>
        </w:rPr>
        <w:t>u</w:t>
      </w:r>
      <w:r w:rsidR="00E01B40" w:rsidRPr="00060ED3">
        <w:rPr>
          <w:rFonts w:asciiTheme="minorHAnsi" w:hAnsiTheme="minorHAnsi"/>
        </w:rPr>
        <w:t>/</w:t>
      </w:r>
      <w:r w:rsidR="001A65E1" w:rsidRPr="00060ED3">
        <w:rPr>
          <w:rFonts w:asciiTheme="minorHAnsi" w:hAnsiTheme="minorHAnsi"/>
        </w:rPr>
        <w:t>i</w:t>
      </w:r>
      <w:r w:rsidR="00E01B40" w:rsidRPr="00060ED3">
        <w:rPr>
          <w:rFonts w:asciiTheme="minorHAnsi" w:hAnsiTheme="minorHAnsi"/>
        </w:rPr>
        <w:t>mplementačného subjektu</w:t>
      </w:r>
      <w:r w:rsidRPr="00060ED3">
        <w:rPr>
          <w:rFonts w:asciiTheme="minorHAnsi" w:hAnsiTheme="minorHAnsi"/>
        </w:rPr>
        <w:t>,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w:t>
      </w:r>
      <w:r w:rsidR="001A65E1" w:rsidRPr="00060ED3">
        <w:rPr>
          <w:rFonts w:asciiTheme="minorHAnsi" w:hAnsiTheme="minorHAnsi"/>
        </w:rPr>
        <w:t>íjemca</w:t>
      </w:r>
      <w:r w:rsidR="00E01B40" w:rsidRPr="00060ED3">
        <w:rPr>
          <w:rFonts w:asciiTheme="minorHAnsi" w:hAnsiTheme="minorHAnsi"/>
        </w:rPr>
        <w:t>/ implementačný subjekt</w:t>
      </w:r>
      <w:r w:rsidRPr="00060ED3">
        <w:rPr>
          <w:rFonts w:asciiTheme="minorHAnsi" w:hAnsiTheme="minorHAnsi"/>
        </w:rPr>
        <w:t xml:space="preserve"> nepreukáže vyššie uvedené podmienky môže mu byť</w:t>
      </w:r>
      <w:r w:rsidRPr="00060ED3">
        <w:rPr>
          <w:rFonts w:asciiTheme="minorHAnsi" w:eastAsia="Times New Roman" w:hAnsiTheme="minorHAnsi"/>
          <w:lang w:eastAsia="sk-SK"/>
        </w:rPr>
        <w:t xml:space="preserve"> </w:t>
      </w:r>
      <w:r w:rsidRPr="00060ED3">
        <w:rPr>
          <w:rFonts w:asciiTheme="minorHAnsi" w:hAnsiTheme="minorHAnsi"/>
        </w:rPr>
        <w:t>pri pracovných cestách priznaná výška náhrady určená podľa výšky zodpovedajúcej použitiu verejnej osobnej dopravy.</w:t>
      </w:r>
    </w:p>
    <w:p w14:paraId="601EE95F" w14:textId="5082E56F" w:rsidR="00A00620" w:rsidRPr="00060ED3" w:rsidRDefault="00A00620" w:rsidP="00A00620">
      <w:pPr>
        <w:numPr>
          <w:ilvl w:val="0"/>
          <w:numId w:val="15"/>
        </w:numPr>
        <w:spacing w:before="120" w:after="0" w:line="240" w:lineRule="auto"/>
        <w:jc w:val="both"/>
        <w:rPr>
          <w:rFonts w:asciiTheme="minorHAnsi" w:hAnsiTheme="minorHAnsi"/>
        </w:rPr>
      </w:pPr>
      <w:r w:rsidRPr="00060ED3">
        <w:rPr>
          <w:rFonts w:asciiTheme="minorHAnsi" w:hAnsiTheme="minorHAnsi"/>
          <w:b/>
        </w:rPr>
        <w:lastRenderedPageBreak/>
        <w:t>Použitie taxi služby</w:t>
      </w:r>
      <w:r w:rsidRPr="00060ED3">
        <w:rPr>
          <w:rFonts w:asciiTheme="minorHAnsi" w:hAnsiTheme="minorHAnsi"/>
        </w:rPr>
        <w:t xml:space="preserve"> – aby bol výdavok oprávnený, je potrebné preukázať, že</w:t>
      </w:r>
      <w:r w:rsidR="00A7693E" w:rsidRPr="00060ED3">
        <w:rPr>
          <w:rFonts w:asciiTheme="minorHAnsi" w:hAnsiTheme="minorHAnsi"/>
        </w:rPr>
        <w:t xml:space="preserve"> ide o riadiaceho pracovníka a</w:t>
      </w:r>
      <w:r w:rsidRPr="00060ED3">
        <w:rPr>
          <w:rFonts w:asciiTheme="minorHAnsi" w:hAnsiTheme="minorHAnsi"/>
        </w:rPr>
        <w:t xml:space="preserve"> použitie taxi služby je pre realizáciu projektu nevyhnutné pri dodržaní zásady hospodárnosti a efektívnosti (najmä v porovnaní s verejnou osobnou dopravou).</w:t>
      </w:r>
      <w:r w:rsidRPr="00060ED3">
        <w:rPr>
          <w:rStyle w:val="Odkaznapoznmkupodiarou"/>
          <w:rFonts w:asciiTheme="minorHAnsi" w:hAnsiTheme="minorHAnsi"/>
          <w:sz w:val="22"/>
        </w:rPr>
        <w:footnoteReference w:id="16"/>
      </w:r>
      <w:r w:rsidRPr="00060ED3">
        <w:rPr>
          <w:rFonts w:asciiTheme="minorHAnsi" w:hAnsiTheme="minorHAnsi"/>
        </w:rPr>
        <w:t xml:space="preserve"> V prípade, že </w:t>
      </w:r>
      <w:r w:rsidR="006A058F" w:rsidRPr="00060ED3">
        <w:rPr>
          <w:rFonts w:asciiTheme="minorHAnsi" w:hAnsiTheme="minorHAnsi"/>
        </w:rPr>
        <w:t>príjemca/</w:t>
      </w:r>
      <w:r w:rsidR="00E01B40" w:rsidRPr="00060ED3">
        <w:rPr>
          <w:rFonts w:asciiTheme="minorHAnsi" w:hAnsiTheme="minorHAnsi"/>
        </w:rPr>
        <w:t xml:space="preserve">implementačný </w:t>
      </w:r>
      <w:r w:rsidR="00A7693E" w:rsidRPr="00060ED3">
        <w:rPr>
          <w:rFonts w:asciiTheme="minorHAnsi" w:hAnsiTheme="minorHAnsi"/>
        </w:rPr>
        <w:t>subjekt</w:t>
      </w:r>
      <w:r w:rsidRPr="00060ED3">
        <w:rPr>
          <w:rFonts w:asciiTheme="minorHAnsi" w:hAnsiTheme="minorHAnsi"/>
        </w:rPr>
        <w:t xml:space="preserve"> nepreukáže vyššie uvedené podmienky môže mu byť pri využití taxi služby priznaná výška náhrady určená podľa výšky zodpovedajúcej použitiu verejnej osobnej dopravy.</w:t>
      </w:r>
    </w:p>
    <w:p w14:paraId="1CEBD461" w14:textId="2F49E40B" w:rsidR="00A00620" w:rsidRPr="00060ED3" w:rsidRDefault="00A7693E" w:rsidP="00A00620">
      <w:pPr>
        <w:spacing w:before="120" w:after="0" w:line="240" w:lineRule="auto"/>
        <w:jc w:val="both"/>
        <w:rPr>
          <w:rFonts w:asciiTheme="minorHAnsi" w:hAnsiTheme="minorHAnsi"/>
        </w:rPr>
      </w:pPr>
      <w:r w:rsidRPr="00060ED3">
        <w:rPr>
          <w:rFonts w:asciiTheme="minorHAnsi" w:hAnsiTheme="minorHAnsi"/>
        </w:rPr>
        <w:t>Zamestnancovi/</w:t>
      </w:r>
      <w:r w:rsidR="00A00620" w:rsidRPr="00060ED3">
        <w:rPr>
          <w:rFonts w:asciiTheme="minorHAnsi" w:hAnsiTheme="minorHAnsi"/>
        </w:rPr>
        <w:t xml:space="preserve">osobe vyslanej na pracovnú cestu patrí náhrada preukázaných </w:t>
      </w:r>
      <w:r w:rsidR="00A00620" w:rsidRPr="00060ED3">
        <w:rPr>
          <w:rFonts w:asciiTheme="minorHAnsi" w:hAnsiTheme="minorHAnsi"/>
          <w:b/>
          <w:u w:val="single"/>
        </w:rPr>
        <w:t>výdavkov za ubytovanie</w:t>
      </w:r>
      <w:r w:rsidR="00A00620" w:rsidRPr="00060ED3">
        <w:rPr>
          <w:rFonts w:asciiTheme="minorHAnsi" w:hAnsiTheme="minorHAnsi"/>
          <w:b/>
        </w:rPr>
        <w:t>.</w:t>
      </w:r>
      <w:r w:rsidR="00A00620" w:rsidRPr="00060ED3">
        <w:rPr>
          <w:rFonts w:asciiTheme="minorHAnsi" w:hAnsiTheme="minorHAnsi"/>
        </w:rPr>
        <w:t xml:space="preserve"> Výdavky na ubytovanie sú oprávnené maximálne do výšky finančných limitov na jednotkové výdavky na ubytovanie (nocľažné), ktoré sú stanovené pre územie SR, v členských štátoch EÚ a v krajinách, ktoré nie sú členmi EÚ. Tieto výdavky musia  zároveň zohľadňovať obvyklé ceny v danom mieste a čase. </w:t>
      </w:r>
    </w:p>
    <w:p w14:paraId="262319C0" w14:textId="15C810CC" w:rsidR="006A058F" w:rsidRPr="00060ED3" w:rsidRDefault="00A00620" w:rsidP="00A00620">
      <w:pPr>
        <w:pStyle w:val="Zoznamsodrkami2"/>
        <w:numPr>
          <w:ilvl w:val="0"/>
          <w:numId w:val="0"/>
        </w:numPr>
        <w:spacing w:before="120"/>
        <w:jc w:val="both"/>
        <w:rPr>
          <w:rFonts w:asciiTheme="minorHAnsi" w:eastAsia="Calibri" w:hAnsiTheme="minorHAnsi"/>
          <w:sz w:val="22"/>
          <w:szCs w:val="22"/>
          <w:lang w:eastAsia="en-US"/>
        </w:rPr>
      </w:pPr>
      <w:r w:rsidRPr="00060ED3">
        <w:rPr>
          <w:rFonts w:asciiTheme="minorHAnsi" w:eastAsia="Calibri" w:hAnsiTheme="minorHAnsi"/>
          <w:sz w:val="22"/>
          <w:szCs w:val="22"/>
          <w:lang w:eastAsia="en-US"/>
        </w:rPr>
        <w:t xml:space="preserve">Prehľad finančných limitov cestových náhrad za ubytovanie v jednotlivých členských štátoch EÚ vrátane  Slovenska a v krajinách, ktoré nie sú členmi EÚ, sú uvedené v prílohe č. 1. Zároveň však </w:t>
      </w:r>
      <w:r w:rsidR="006A058F" w:rsidRPr="00060ED3">
        <w:rPr>
          <w:rFonts w:asciiTheme="minorHAnsi" w:eastAsia="Calibri" w:hAnsiTheme="minorHAnsi"/>
          <w:sz w:val="22"/>
          <w:szCs w:val="22"/>
          <w:lang w:eastAsia="en-US"/>
        </w:rPr>
        <w:t>príjemca</w:t>
      </w:r>
    </w:p>
    <w:p w14:paraId="1E3F522D" w14:textId="2B9F9FE9" w:rsidR="00A00620" w:rsidRPr="00060ED3" w:rsidRDefault="00E01B40" w:rsidP="00A00620">
      <w:pPr>
        <w:pStyle w:val="Zoznamsodrkami2"/>
        <w:numPr>
          <w:ilvl w:val="0"/>
          <w:numId w:val="0"/>
        </w:numPr>
        <w:spacing w:before="120"/>
        <w:jc w:val="both"/>
        <w:rPr>
          <w:rFonts w:asciiTheme="minorHAnsi" w:eastAsia="Calibri" w:hAnsiTheme="minorHAnsi"/>
          <w:sz w:val="22"/>
          <w:szCs w:val="22"/>
          <w:lang w:eastAsia="en-US"/>
        </w:rPr>
      </w:pPr>
      <w:r w:rsidRPr="00060ED3">
        <w:rPr>
          <w:rFonts w:asciiTheme="minorHAnsi" w:eastAsia="Calibri" w:hAnsiTheme="minorHAnsi"/>
          <w:sz w:val="22"/>
          <w:szCs w:val="22"/>
          <w:lang w:eastAsia="en-US"/>
        </w:rPr>
        <w:t>/implementačný subjekt</w:t>
      </w:r>
      <w:r w:rsidR="00A00620" w:rsidRPr="00060ED3">
        <w:rPr>
          <w:rFonts w:asciiTheme="minorHAnsi" w:eastAsia="Calibri" w:hAnsiTheme="minorHAnsi"/>
          <w:sz w:val="22"/>
          <w:szCs w:val="22"/>
          <w:lang w:eastAsia="en-US"/>
        </w:rPr>
        <w:t xml:space="preserve"> musí dodržať vlastné interné predpisy organizácie, ak stanovujú nižší cenový limit pre výdavky za ubytovanie. </w:t>
      </w:r>
    </w:p>
    <w:p w14:paraId="7E404004"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Zamestnancovi/osobe vyslanému/vyslanej na pracovnú cestu patrí </w:t>
      </w:r>
      <w:r w:rsidRPr="00060ED3">
        <w:rPr>
          <w:rFonts w:asciiTheme="minorHAnsi" w:hAnsiTheme="minorHAnsi"/>
          <w:b/>
          <w:u w:val="single"/>
        </w:rPr>
        <w:t>stravné</w:t>
      </w:r>
      <w:r w:rsidRPr="00060ED3">
        <w:rPr>
          <w:rFonts w:asciiTheme="minorHAnsi" w:hAnsiTheme="minorHAnsi"/>
        </w:rPr>
        <w:t xml:space="preserve"> za každý kalendárny deň pracovnej cesty za podmienok ustanovených zákonom o cestovných náhradách. Suma stravného je stanovená v závislosti od času trvania pracovnej cesty v kalendárnom dni. Sadzby stravného pre tuzemskú pracovnú cestu upravuje aktuálne platné opatrenie k zákonu o cestovných náhradách (aktuálne platné Opatrenie Ministerstva práce, sociálnych vecí a rodiny Slovenskej republiky o sumách stravného), ktoré je zverejnené na webovom sídle </w:t>
      </w:r>
      <w:hyperlink r:id="rId12" w:history="1">
        <w:r w:rsidRPr="00060ED3">
          <w:rPr>
            <w:rStyle w:val="Hypertextovprepojenie"/>
            <w:rFonts w:asciiTheme="minorHAnsi" w:hAnsiTheme="minorHAnsi"/>
          </w:rPr>
          <w:t>www.employment.gov.sk</w:t>
        </w:r>
      </w:hyperlink>
      <w:r w:rsidRPr="00060ED3">
        <w:rPr>
          <w:rFonts w:asciiTheme="minorHAnsi" w:hAnsiTheme="minorHAnsi"/>
        </w:rPr>
        <w:t xml:space="preserve">. </w:t>
      </w:r>
    </w:p>
    <w:p w14:paraId="01E4D816"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Pri zahraničnej pracovnej ceste zamestnancovi/osobe patrí za každý kalendárny deň zahraničnej pracovnej cesty za podmienok ustanovených zákonom o cestovných náhradách stravné v eurách alebo v cudzej mene Toto stravné je stanovené v závislosti od času trvania zahraničnej pracovnej cesty mimo územia Slovenskej republiky. Sadzby stravného počas zahraničnej pracovnej cesty upravuje aktuálne platné opatrenie Ministerstva financií Slovenskej republiky k zákonu o cestovných náhradách (aktuálne platné </w:t>
      </w:r>
      <w:hyperlink r:id="rId13" w:tooltip="Opatrenie Ministerstva financií Slovenskej republiky č. 401/2012 Z. z., ktorým sa ustanovujú  základné sadzby stravného v eurách alebo v cudzej mene pri zahraničných pracovných cestách" w:history="1">
        <w:r w:rsidRPr="00060ED3">
          <w:rPr>
            <w:rStyle w:val="Hypertextovprepojenie"/>
            <w:rFonts w:asciiTheme="minorHAnsi" w:hAnsiTheme="minorHAnsi"/>
          </w:rPr>
          <w:t>opatrenie Ministerstva financií Slovenskej republiky, ktorým sa ustanovujú základné sadzby stravného v eurách alebo v cudzej mene pri zahraničných pracovných cestách</w:t>
        </w:r>
      </w:hyperlink>
      <w:r w:rsidRPr="00060ED3">
        <w:rPr>
          <w:rFonts w:asciiTheme="minorHAnsi" w:hAnsiTheme="minorHAnsi"/>
        </w:rPr>
        <w:t>).</w:t>
      </w:r>
    </w:p>
    <w:p w14:paraId="43427692" w14:textId="3EA21F64"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V prípade </w:t>
      </w:r>
      <w:r w:rsidRPr="00060ED3">
        <w:rPr>
          <w:rFonts w:asciiTheme="minorHAnsi" w:hAnsiTheme="minorHAnsi"/>
          <w:b/>
          <w:u w:val="single"/>
        </w:rPr>
        <w:t>potrebných vedľajších výdavkov</w:t>
      </w:r>
      <w:r w:rsidRPr="00060ED3">
        <w:rPr>
          <w:rFonts w:asciiTheme="minorHAnsi" w:hAnsiTheme="minorHAnsi"/>
        </w:rPr>
        <w:t xml:space="preserve"> ide o výdavky spojené s pracovnou cestou ako napr. parkovné,  diaľničný poplatok</w:t>
      </w:r>
      <w:r w:rsidRPr="00060ED3">
        <w:rPr>
          <w:rFonts w:asciiTheme="minorHAnsi" w:hAnsiTheme="minorHAnsi"/>
          <w:vertAlign w:val="superscript"/>
        </w:rPr>
        <w:footnoteReference w:id="17"/>
      </w:r>
      <w:r w:rsidRPr="00060ED3">
        <w:rPr>
          <w:rFonts w:asciiTheme="minorHAnsi" w:hAnsiTheme="minorHAnsi"/>
        </w:rPr>
        <w:t xml:space="preserve">, vstupenky na veľtrh, poplatky za úschovňu batožiny, konferenčné poplatky, miestne dane pri ubytovaní apod. Výdavky musia byť preukázané, inak ich </w:t>
      </w:r>
      <w:r w:rsidR="00060210" w:rsidRPr="00060ED3">
        <w:rPr>
          <w:rFonts w:asciiTheme="minorHAnsi" w:hAnsiTheme="minorHAnsi"/>
        </w:rPr>
        <w:t>príslušný PM vykonávajúci kontrolu</w:t>
      </w:r>
      <w:r w:rsidR="00A7693E" w:rsidRPr="00060ED3">
        <w:rPr>
          <w:rFonts w:asciiTheme="minorHAnsi" w:hAnsiTheme="minorHAnsi"/>
        </w:rPr>
        <w:t xml:space="preserve"> </w:t>
      </w:r>
      <w:r w:rsidRPr="00060ED3">
        <w:rPr>
          <w:rFonts w:asciiTheme="minorHAnsi" w:hAnsiTheme="minorHAnsi"/>
        </w:rPr>
        <w:t>bude považovať za neoprávnené.</w:t>
      </w:r>
    </w:p>
    <w:p w14:paraId="67CB89D1"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Vreckové poskytnuté na základe zákona o cestovných náhradách je neoprávneným výdavkom, pretože naň nevzniká právny nárok.</w:t>
      </w:r>
    </w:p>
    <w:p w14:paraId="06731269"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Výdavky na cestovné náhrady pre zahraničných expertov sú oprávnené max. do výšky ekvivalentu limitov cestových náhrad v rámci tuzemských pracovných ciest.</w:t>
      </w:r>
    </w:p>
    <w:p w14:paraId="079606D0" w14:textId="50CEF8CB"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Dokladovanie výdavkov pre cestovné náhrady je popísané v kapitole </w:t>
      </w:r>
      <w:r w:rsidR="00A5468B">
        <w:rPr>
          <w:rFonts w:asciiTheme="minorHAnsi" w:hAnsiTheme="minorHAnsi"/>
        </w:rPr>
        <w:t>3</w:t>
      </w:r>
      <w:r w:rsidR="00B8227D" w:rsidRPr="00060ED3">
        <w:rPr>
          <w:rFonts w:asciiTheme="minorHAnsi" w:hAnsiTheme="minorHAnsi"/>
        </w:rPr>
        <w:t>.2</w:t>
      </w:r>
      <w:r w:rsidRPr="00060ED3">
        <w:rPr>
          <w:rFonts w:asciiTheme="minorHAnsi" w:hAnsiTheme="minorHAnsi"/>
        </w:rPr>
        <w:t>.</w:t>
      </w:r>
    </w:p>
    <w:p w14:paraId="219003AD" w14:textId="77777777" w:rsidR="006171D4" w:rsidRPr="00060ED3" w:rsidRDefault="006171D4">
      <w:pPr>
        <w:rPr>
          <w:rFonts w:asciiTheme="minorHAnsi" w:hAnsiTheme="minorHAnsi"/>
        </w:rPr>
      </w:pPr>
    </w:p>
    <w:p w14:paraId="533B7F97" w14:textId="77777777" w:rsidR="00F4655E" w:rsidRPr="00060ED3" w:rsidRDefault="00F4655E" w:rsidP="00F4655E">
      <w:pPr>
        <w:pStyle w:val="Nadpis1"/>
        <w:keepLines/>
        <w:pageBreakBefore/>
        <w:shd w:val="clear" w:color="auto" w:fill="1F497D"/>
        <w:tabs>
          <w:tab w:val="clear" w:pos="851"/>
        </w:tabs>
        <w:spacing w:before="120" w:after="0"/>
        <w:ind w:left="432" w:hanging="432"/>
        <w:rPr>
          <w:rFonts w:asciiTheme="minorHAnsi" w:hAnsiTheme="minorHAnsi"/>
          <w:b/>
          <w:color w:val="FFFFFF"/>
          <w:sz w:val="22"/>
          <w:szCs w:val="22"/>
        </w:rPr>
      </w:pPr>
      <w:bookmarkStart w:id="30" w:name="_Toc503796757"/>
      <w:r w:rsidRPr="00060ED3">
        <w:rPr>
          <w:rFonts w:asciiTheme="minorHAnsi" w:hAnsiTheme="minorHAnsi"/>
          <w:b/>
          <w:color w:val="FFFFFF"/>
          <w:sz w:val="22"/>
          <w:szCs w:val="22"/>
          <w:lang w:val="sk-SK"/>
        </w:rPr>
        <w:lastRenderedPageBreak/>
        <w:t>P</w:t>
      </w:r>
      <w:r w:rsidRPr="00060ED3">
        <w:rPr>
          <w:rFonts w:asciiTheme="minorHAnsi" w:hAnsiTheme="minorHAnsi"/>
          <w:b/>
          <w:color w:val="FFFFFF"/>
          <w:sz w:val="22"/>
          <w:szCs w:val="22"/>
        </w:rPr>
        <w:t>ravidlá dokladovania a účtovného spracovania dokladov</w:t>
      </w:r>
      <w:bookmarkEnd w:id="30"/>
    </w:p>
    <w:p w14:paraId="418C93C0" w14:textId="77777777" w:rsidR="00F4655E" w:rsidRPr="00060ED3" w:rsidRDefault="00F4655E" w:rsidP="00F4655E">
      <w:pPr>
        <w:pStyle w:val="Nadpis2"/>
        <w:keepLines/>
        <w:tabs>
          <w:tab w:val="clear" w:pos="2128"/>
          <w:tab w:val="num" w:pos="567"/>
        </w:tabs>
        <w:spacing w:before="120" w:after="0"/>
        <w:ind w:left="567" w:hanging="567"/>
        <w:rPr>
          <w:rFonts w:asciiTheme="minorHAnsi" w:hAnsiTheme="minorHAnsi"/>
          <w:sz w:val="22"/>
          <w:szCs w:val="22"/>
        </w:rPr>
      </w:pPr>
      <w:bookmarkStart w:id="31" w:name="_Toc503796758"/>
      <w:r w:rsidRPr="00060ED3">
        <w:rPr>
          <w:rFonts w:asciiTheme="minorHAnsi" w:hAnsiTheme="minorHAnsi"/>
          <w:sz w:val="22"/>
          <w:szCs w:val="22"/>
        </w:rPr>
        <w:t>Všeobecné pravidlá dokladovania a spracovania dokladov</w:t>
      </w:r>
      <w:bookmarkEnd w:id="31"/>
    </w:p>
    <w:p w14:paraId="44BEFFCE" w14:textId="158222A5" w:rsidR="00F4655E" w:rsidRPr="00060ED3" w:rsidRDefault="00247AC3" w:rsidP="00F4655E">
      <w:pPr>
        <w:keepNext/>
        <w:keepLines/>
        <w:spacing w:before="120" w:after="0" w:line="240" w:lineRule="auto"/>
        <w:jc w:val="both"/>
        <w:rPr>
          <w:rFonts w:asciiTheme="minorHAnsi" w:hAnsiTheme="minorHAnsi"/>
        </w:rPr>
      </w:pPr>
      <w:r w:rsidRPr="00060ED3">
        <w:rPr>
          <w:rFonts w:asciiTheme="minorHAnsi" w:hAnsiTheme="minorHAnsi"/>
        </w:rPr>
        <w:t>Implementačný subjekt/</w:t>
      </w:r>
      <w:r w:rsidR="00F4655E" w:rsidRPr="00060ED3">
        <w:rPr>
          <w:rFonts w:asciiTheme="minorHAnsi" w:hAnsiTheme="minorHAnsi"/>
        </w:rPr>
        <w:t>Príjemca preukazuje oprávnené výdavky nárokované pre daný projekt príslušným účtovným dokladom, prípadne ďalšou podpornou dokumentáciou. Príslušné organizačné útvary SRP sú oprávnené spôsoby dokladovania jednotlivých druhov výdavkov definovať podľa svojich potrieb a špecifík. Výdavky, ktoré sú z vecného hľadiska oprávnené, ale nie sú riadne doložené, sú považované za výdavky neoprávnené. Prostredníctvom účtovných dokladov a podpornej dokumentácie prijímateľ preukazuje</w:t>
      </w:r>
      <w:r w:rsidRPr="00060ED3">
        <w:rPr>
          <w:rFonts w:asciiTheme="minorHAnsi" w:hAnsiTheme="minorHAnsi"/>
        </w:rPr>
        <w:t xml:space="preserve"> vždy tri základné skutočnosti uvedené v Tabuľke 1 tejto príručky. </w:t>
      </w:r>
      <w:r w:rsidR="00F4655E" w:rsidRPr="00060ED3">
        <w:rPr>
          <w:rFonts w:asciiTheme="minorHAnsi" w:hAnsiTheme="minorHAnsi"/>
        </w:rPr>
        <w:t xml:space="preserve">Predložené účtovné doklady, ktoré nespĺňajú všetky vyššie uvedené podmienky súčasne, nemôžu preukázať oprávnený výdavok. </w:t>
      </w:r>
    </w:p>
    <w:p w14:paraId="6E684964" w14:textId="36ABE25A" w:rsidR="00F4655E" w:rsidRPr="00060ED3" w:rsidRDefault="00F4655E" w:rsidP="00F4655E">
      <w:pPr>
        <w:keepNext/>
        <w:keepLines/>
        <w:spacing w:before="120" w:after="0" w:line="240" w:lineRule="auto"/>
        <w:jc w:val="both"/>
        <w:rPr>
          <w:rFonts w:asciiTheme="minorHAnsi" w:hAnsiTheme="minorHAnsi"/>
        </w:rPr>
      </w:pPr>
      <w:r w:rsidRPr="00060ED3">
        <w:rPr>
          <w:rFonts w:asciiTheme="minorHAnsi" w:hAnsiTheme="minorHAnsi"/>
        </w:rPr>
        <w:t>Ďalšie informácie o všeobecných pravidlách dokladovania a spracovania účtovných dokladov sú uvedené v</w:t>
      </w:r>
      <w:r w:rsidR="00247AC3" w:rsidRPr="00060ED3">
        <w:rPr>
          <w:rFonts w:asciiTheme="minorHAnsi" w:hAnsiTheme="minorHAnsi"/>
        </w:rPr>
        <w:t> kapitole 6.2 Manuálu CEF.</w:t>
      </w:r>
    </w:p>
    <w:p w14:paraId="31D46D14" w14:textId="4C95B154" w:rsidR="00F4655E" w:rsidRPr="00060ED3" w:rsidRDefault="00F4655E" w:rsidP="00F4655E">
      <w:pPr>
        <w:keepNext/>
        <w:keepLines/>
        <w:spacing w:before="120" w:after="0" w:line="240" w:lineRule="auto"/>
        <w:jc w:val="both"/>
        <w:rPr>
          <w:rFonts w:asciiTheme="minorHAnsi" w:hAnsiTheme="minorHAnsi"/>
        </w:rPr>
      </w:pPr>
      <w:r w:rsidRPr="00060ED3">
        <w:rPr>
          <w:rFonts w:asciiTheme="minorHAnsi" w:hAnsiTheme="minorHAnsi"/>
        </w:rPr>
        <w:t>Dokumentácia k jednotlivým typom výdavkov sa predkladá buď v písomnej forme (rovnopis originálu alebo kópia</w:t>
      </w:r>
      <w:r w:rsidRPr="00060ED3">
        <w:rPr>
          <w:rFonts w:asciiTheme="minorHAnsi" w:hAnsiTheme="minorHAnsi"/>
          <w:vertAlign w:val="superscript"/>
        </w:rPr>
        <w:footnoteReference w:id="18"/>
      </w:r>
      <w:r w:rsidRPr="00060ED3">
        <w:rPr>
          <w:rFonts w:asciiTheme="minorHAnsi" w:hAnsiTheme="minorHAnsi"/>
        </w:rPr>
        <w:t xml:space="preserve"> dokumentácie) alebo v elektronickej forme. </w:t>
      </w:r>
    </w:p>
    <w:p w14:paraId="0CB0BC82" w14:textId="77777777" w:rsidR="00F4655E" w:rsidRPr="00060ED3" w:rsidRDefault="00F4655E" w:rsidP="00F4655E">
      <w:pPr>
        <w:keepNext/>
        <w:keepLines/>
        <w:spacing w:before="240" w:after="120" w:line="240" w:lineRule="auto"/>
        <w:rPr>
          <w:rFonts w:asciiTheme="minorHAnsi" w:hAnsiTheme="minorHAnsi"/>
          <w:color w:val="0070C0"/>
        </w:rPr>
      </w:pPr>
      <w:r w:rsidRPr="00060ED3">
        <w:rPr>
          <w:rFonts w:asciiTheme="minorHAnsi" w:hAnsiTheme="minorHAnsi"/>
          <w:color w:val="0070C0"/>
        </w:rPr>
        <w:t>Vedenie účtovníctva v rámci projektu</w:t>
      </w:r>
    </w:p>
    <w:p w14:paraId="4FC022FD" w14:textId="6E21A152" w:rsidR="00247AC3" w:rsidRPr="00060ED3" w:rsidRDefault="00247AC3" w:rsidP="00247AC3">
      <w:pPr>
        <w:spacing w:line="24" w:lineRule="atLeast"/>
        <w:jc w:val="both"/>
        <w:rPr>
          <w:rFonts w:asciiTheme="minorHAnsi" w:hAnsiTheme="minorHAnsi" w:cs="Calibri"/>
        </w:rPr>
      </w:pPr>
      <w:r w:rsidRPr="00060ED3">
        <w:rPr>
          <w:rFonts w:asciiTheme="minorHAnsi" w:hAnsiTheme="minorHAnsi" w:cs="Calibri"/>
        </w:rPr>
        <w:t xml:space="preserve">V oblasti účtovania o skutočnostiach súvisiacich s realizáciou aktivít projektu CEF, ktoré sú predmetom účtovníctva podľa zákona č. 431/2002 Z. z. o účtovníctve v znení neskorších predpisov, je príjemca/implementačný subjekt povinný viesť samostatný účtovný systém alebo vhodnú analytickú evidenciu účtov pre všetky transakcie súvisiace s projektom CEF v súlade s čl. II.20 Dohody o grante a čl. XII Zmluvy o implementácii projektu financovaného z CEF (relevantné v prípade implementačných subjektov). </w:t>
      </w:r>
    </w:p>
    <w:p w14:paraId="190B16A2" w14:textId="1B36B277" w:rsidR="00247AC3" w:rsidRPr="00060ED3" w:rsidRDefault="00247AC3" w:rsidP="00247AC3">
      <w:pPr>
        <w:spacing w:before="120" w:after="120" w:line="24" w:lineRule="atLeast"/>
        <w:jc w:val="both"/>
        <w:rPr>
          <w:rFonts w:asciiTheme="minorHAnsi" w:hAnsiTheme="minorHAnsi" w:cs="Calibri"/>
        </w:rPr>
      </w:pPr>
      <w:r w:rsidRPr="00060ED3">
        <w:rPr>
          <w:rFonts w:asciiTheme="minorHAnsi" w:hAnsiTheme="minorHAnsi" w:cs="Calibri"/>
        </w:rPr>
        <w:t>Príjemca/implementačný subjekt účtuje o všetkých skutočnostiach, týkajúcich sa projektu CEF:</w:t>
      </w:r>
    </w:p>
    <w:p w14:paraId="59700CB5" w14:textId="77777777" w:rsidR="00247AC3" w:rsidRPr="00060ED3" w:rsidRDefault="00247AC3" w:rsidP="00247AC3">
      <w:pPr>
        <w:numPr>
          <w:ilvl w:val="0"/>
          <w:numId w:val="38"/>
        </w:numPr>
        <w:spacing w:before="120" w:after="120" w:line="24" w:lineRule="atLeast"/>
        <w:ind w:left="714" w:hanging="357"/>
        <w:jc w:val="both"/>
        <w:rPr>
          <w:rFonts w:asciiTheme="minorHAnsi" w:hAnsiTheme="minorHAnsi" w:cs="Calibri"/>
        </w:rPr>
      </w:pPr>
      <w:r w:rsidRPr="00060ED3">
        <w:rPr>
          <w:rFonts w:asciiTheme="minorHAnsi" w:hAnsiTheme="minorHAnsi" w:cs="Calibri"/>
        </w:rPr>
        <w:t>na analytických účtoch v členení podľa jednotlivých projektov alebo v analytickej evidencii v technickej forme v členení podľa jednotlivých projektov bez vytvorenia analytických účtov v členení podľa jednotlivých projektov, ak účtuje v sústave podvojného účtovníctva;</w:t>
      </w:r>
    </w:p>
    <w:p w14:paraId="3AA45D03" w14:textId="77777777" w:rsidR="00247AC3" w:rsidRPr="00060ED3" w:rsidRDefault="00247AC3" w:rsidP="00247AC3">
      <w:pPr>
        <w:numPr>
          <w:ilvl w:val="0"/>
          <w:numId w:val="38"/>
        </w:numPr>
        <w:spacing w:before="120" w:after="120" w:line="24" w:lineRule="atLeast"/>
        <w:ind w:left="714" w:hanging="357"/>
        <w:jc w:val="both"/>
        <w:rPr>
          <w:rFonts w:asciiTheme="minorHAnsi" w:hAnsiTheme="minorHAnsi" w:cs="Calibri"/>
        </w:rPr>
      </w:pPr>
      <w:r w:rsidRPr="00060ED3">
        <w:rPr>
          <w:rFonts w:asciiTheme="minorHAnsi" w:hAnsiTheme="minorHAnsi" w:cs="Calibri"/>
        </w:rPr>
        <w:t>v účtovných knihách so slovným a číselným označením projektu v účtovných zápisoch, ak účtuje v sústave jednoduchého účtovníctva v členení podľa jednotlivých projektov.</w:t>
      </w:r>
    </w:p>
    <w:p w14:paraId="4E910D16" w14:textId="77777777" w:rsidR="00247AC3" w:rsidRPr="00060ED3" w:rsidRDefault="00247AC3" w:rsidP="00247AC3">
      <w:pPr>
        <w:spacing w:before="120" w:after="120" w:line="24" w:lineRule="atLeast"/>
        <w:jc w:val="both"/>
        <w:rPr>
          <w:rFonts w:asciiTheme="minorHAnsi" w:hAnsiTheme="minorHAnsi" w:cs="Calibri"/>
        </w:rPr>
      </w:pPr>
      <w:r w:rsidRPr="00060ED3">
        <w:rPr>
          <w:rFonts w:asciiTheme="minorHAnsi" w:hAnsiTheme="minorHAnsi" w:cs="Calibri"/>
        </w:rPr>
        <w:t>Skutočnosti, ktoré majú byť predmetom analytického účtovania, určuje ich vzťah k projektu. Predmetom analytického účtovania môžu byť aj iné skutočnosti ako účtovanie o poskytnutom grante CEF, t.j. príjmy a náklady vznikajúce v dôsledku realizácie projektu mimo poskytnutého grantu CEF. Účelom analytického účtovania je aj neprekrývanie sa zdrojov z jednotlivých grantov, resp. zabránenie možnosti využívania prostriedkov pridelených na jeden projekt na úhradu záväzkov vzniknutých v rámci odlišného projektu.</w:t>
      </w:r>
    </w:p>
    <w:p w14:paraId="2DAFEC65" w14:textId="77777777" w:rsidR="00247AC3" w:rsidRPr="00060ED3" w:rsidRDefault="00247AC3" w:rsidP="00247AC3">
      <w:pPr>
        <w:spacing w:before="120" w:after="120" w:line="24" w:lineRule="atLeast"/>
        <w:jc w:val="both"/>
        <w:rPr>
          <w:rFonts w:asciiTheme="minorHAnsi" w:hAnsiTheme="minorHAnsi" w:cs="Calibri"/>
        </w:rPr>
      </w:pPr>
      <w:r w:rsidRPr="00060ED3">
        <w:rPr>
          <w:rFonts w:asciiTheme="minorHAnsi" w:hAnsiTheme="minorHAnsi" w:cs="Calibri"/>
        </w:rPr>
        <w:t>Záznamy v účtovníctve musia zabezpečiť údaje na účely monitorovania pokroku dosiahnutého pri realizácii aktivít projektu CEF, vytvoriť základ pre nárokovanie platieb a uľahčiť proces overovania a kontroly výdavkov zo strany príslušných orgánov zapojený do riadenia, auditu a kontroly projektov CEF (najmä poverení zamestnanci INEA, EK, MDV SR).</w:t>
      </w:r>
    </w:p>
    <w:p w14:paraId="409C9CE3" w14:textId="77777777" w:rsidR="00F4655E" w:rsidRDefault="00F4655E">
      <w:pPr>
        <w:rPr>
          <w:rFonts w:asciiTheme="minorHAnsi" w:hAnsiTheme="minorHAnsi"/>
        </w:rPr>
      </w:pPr>
    </w:p>
    <w:p w14:paraId="161DBA6A" w14:textId="77777777" w:rsidR="00A01320" w:rsidRPr="00060ED3" w:rsidRDefault="00A01320">
      <w:pPr>
        <w:rPr>
          <w:rFonts w:asciiTheme="minorHAnsi" w:hAnsiTheme="minorHAnsi"/>
        </w:rPr>
      </w:pPr>
    </w:p>
    <w:p w14:paraId="2CE9BA79" w14:textId="47058321" w:rsidR="00A00620" w:rsidRPr="00060ED3" w:rsidRDefault="00D73096" w:rsidP="00A00620">
      <w:pPr>
        <w:pStyle w:val="Nadpis2"/>
        <w:tabs>
          <w:tab w:val="clear" w:pos="2128"/>
          <w:tab w:val="num" w:pos="567"/>
        </w:tabs>
        <w:spacing w:before="120" w:after="0"/>
        <w:ind w:left="567" w:hanging="567"/>
        <w:rPr>
          <w:rFonts w:asciiTheme="minorHAnsi" w:hAnsiTheme="minorHAnsi"/>
          <w:sz w:val="22"/>
          <w:szCs w:val="22"/>
        </w:rPr>
      </w:pPr>
      <w:bookmarkStart w:id="33" w:name="_Toc451861961"/>
      <w:bookmarkStart w:id="34" w:name="_Toc503796759"/>
      <w:r w:rsidRPr="00060ED3">
        <w:rPr>
          <w:rFonts w:asciiTheme="minorHAnsi" w:hAnsiTheme="minorHAnsi"/>
          <w:sz w:val="22"/>
          <w:szCs w:val="22"/>
          <w:lang w:val="sk-SK"/>
        </w:rPr>
        <w:lastRenderedPageBreak/>
        <w:t>Dokladovanie o</w:t>
      </w:r>
      <w:r w:rsidR="00A00620" w:rsidRPr="00060ED3">
        <w:rPr>
          <w:rFonts w:asciiTheme="minorHAnsi" w:hAnsiTheme="minorHAnsi"/>
          <w:sz w:val="22"/>
          <w:szCs w:val="22"/>
        </w:rPr>
        <w:t>sobn</w:t>
      </w:r>
      <w:r w:rsidRPr="00060ED3">
        <w:rPr>
          <w:rFonts w:asciiTheme="minorHAnsi" w:hAnsiTheme="minorHAnsi"/>
          <w:sz w:val="22"/>
          <w:szCs w:val="22"/>
          <w:lang w:val="sk-SK"/>
        </w:rPr>
        <w:t>ých</w:t>
      </w:r>
      <w:r w:rsidR="00A00620" w:rsidRPr="00060ED3">
        <w:rPr>
          <w:rFonts w:asciiTheme="minorHAnsi" w:hAnsiTheme="minorHAnsi"/>
          <w:sz w:val="22"/>
          <w:szCs w:val="22"/>
        </w:rPr>
        <w:t xml:space="preserve"> výdavk</w:t>
      </w:r>
      <w:r w:rsidRPr="00060ED3">
        <w:rPr>
          <w:rFonts w:asciiTheme="minorHAnsi" w:hAnsiTheme="minorHAnsi"/>
          <w:sz w:val="22"/>
          <w:szCs w:val="22"/>
          <w:lang w:val="sk-SK"/>
        </w:rPr>
        <w:t>ov</w:t>
      </w:r>
      <w:r w:rsidR="00A00620" w:rsidRPr="00060ED3">
        <w:rPr>
          <w:rFonts w:asciiTheme="minorHAnsi" w:hAnsiTheme="minorHAnsi"/>
          <w:sz w:val="22"/>
          <w:szCs w:val="22"/>
        </w:rPr>
        <w:t xml:space="preserve"> a cestovn</w:t>
      </w:r>
      <w:r w:rsidRPr="00060ED3">
        <w:rPr>
          <w:rFonts w:asciiTheme="minorHAnsi" w:hAnsiTheme="minorHAnsi"/>
          <w:sz w:val="22"/>
          <w:szCs w:val="22"/>
          <w:lang w:val="sk-SK"/>
        </w:rPr>
        <w:t>ých</w:t>
      </w:r>
      <w:r w:rsidR="00A00620" w:rsidRPr="00060ED3">
        <w:rPr>
          <w:rFonts w:asciiTheme="minorHAnsi" w:hAnsiTheme="minorHAnsi"/>
          <w:sz w:val="22"/>
          <w:szCs w:val="22"/>
        </w:rPr>
        <w:t xml:space="preserve"> náhrad</w:t>
      </w:r>
      <w:bookmarkEnd w:id="33"/>
      <w:bookmarkEnd w:id="34"/>
    </w:p>
    <w:p w14:paraId="1DA37765" w14:textId="77777777" w:rsidR="00A00620" w:rsidRPr="00060ED3" w:rsidRDefault="00A00620" w:rsidP="00A00620">
      <w:pPr>
        <w:spacing w:before="120" w:after="0" w:line="240" w:lineRule="auto"/>
        <w:jc w:val="both"/>
        <w:rPr>
          <w:rFonts w:asciiTheme="minorHAnsi" w:hAnsiTheme="minorHAnsi"/>
          <w:b/>
          <w:color w:val="002060"/>
          <w:lang w:eastAsia="sk-SK"/>
        </w:rPr>
      </w:pPr>
      <w:r w:rsidRPr="00060ED3">
        <w:rPr>
          <w:rFonts w:asciiTheme="minorHAnsi" w:hAnsiTheme="minorHAnsi"/>
          <w:b/>
          <w:color w:val="002060"/>
          <w:lang w:eastAsia="sk-SK"/>
        </w:rPr>
        <w:t>Osobné výdavky</w:t>
      </w:r>
    </w:p>
    <w:p w14:paraId="23282374" w14:textId="0080BE3A"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Pri dokladovaní </w:t>
      </w:r>
      <w:r w:rsidRPr="00060ED3">
        <w:rPr>
          <w:rFonts w:asciiTheme="minorHAnsi" w:hAnsiTheme="minorHAnsi"/>
          <w:b/>
          <w:u w:val="single"/>
        </w:rPr>
        <w:t>osobných výdavkov</w:t>
      </w:r>
      <w:r w:rsidRPr="00060ED3">
        <w:rPr>
          <w:rFonts w:asciiTheme="minorHAnsi" w:hAnsiTheme="minorHAnsi"/>
        </w:rPr>
        <w:t xml:space="preserve"> </w:t>
      </w:r>
      <w:r w:rsidR="00060210" w:rsidRPr="00060ED3">
        <w:rPr>
          <w:rFonts w:asciiTheme="minorHAnsi" w:hAnsiTheme="minorHAnsi"/>
        </w:rPr>
        <w:t>príjemca</w:t>
      </w:r>
      <w:r w:rsidR="00E01B40" w:rsidRPr="00060ED3">
        <w:rPr>
          <w:rFonts w:asciiTheme="minorHAnsi" w:hAnsiTheme="minorHAnsi"/>
        </w:rPr>
        <w:t>/implementačný subjekt</w:t>
      </w:r>
      <w:r w:rsidRPr="00060ED3">
        <w:rPr>
          <w:rFonts w:asciiTheme="minorHAnsi" w:hAnsiTheme="minorHAnsi"/>
        </w:rPr>
        <w:t xml:space="preserve"> dokladá existenciu pracovno-právneho vzťahu medzi zamestnávateľom a zamestnancom, v rámci ktorého zamestnanci vykonávajú práce súvisiace s projektom a zároveň objem a charakter práce, ktorá bola v rámci projektu týmito zamestnancami vykonaná. </w:t>
      </w:r>
    </w:p>
    <w:p w14:paraId="55E4D0BD" w14:textId="5ED1F334" w:rsidR="00A00620" w:rsidRPr="00060ED3" w:rsidRDefault="00A00620" w:rsidP="00A00620">
      <w:pPr>
        <w:spacing w:before="120" w:after="0" w:line="240" w:lineRule="auto"/>
        <w:jc w:val="both"/>
        <w:rPr>
          <w:rFonts w:asciiTheme="minorHAnsi" w:hAnsiTheme="minorHAnsi"/>
          <w:bCs/>
        </w:rPr>
      </w:pPr>
      <w:r w:rsidRPr="00060ED3">
        <w:rPr>
          <w:rFonts w:asciiTheme="minorHAnsi" w:hAnsiTheme="minorHAnsi"/>
          <w:bCs/>
        </w:rPr>
        <w:t>S dokladovaním osobných výdavkov je spojená najmä nasledovná dokumentácia:</w:t>
      </w:r>
    </w:p>
    <w:p w14:paraId="4628B3F5" w14:textId="77777777" w:rsidR="00A00620" w:rsidRPr="00060ED3" w:rsidRDefault="00A00620" w:rsidP="00A00620">
      <w:pPr>
        <w:numPr>
          <w:ilvl w:val="0"/>
          <w:numId w:val="22"/>
        </w:numPr>
        <w:spacing w:before="120" w:after="0" w:line="240" w:lineRule="auto"/>
        <w:ind w:hanging="436"/>
        <w:jc w:val="both"/>
        <w:rPr>
          <w:rFonts w:asciiTheme="minorHAnsi" w:hAnsiTheme="minorHAnsi"/>
        </w:rPr>
      </w:pPr>
      <w:r w:rsidRPr="00060ED3">
        <w:rPr>
          <w:rFonts w:asciiTheme="minorHAnsi" w:hAnsiTheme="minorHAnsi"/>
          <w:b/>
        </w:rPr>
        <w:t>pracovný pomer na základe pracovnej zmluvy</w:t>
      </w:r>
      <w:r w:rsidRPr="00060ED3">
        <w:rPr>
          <w:rFonts w:asciiTheme="minorHAnsi" w:hAnsiTheme="minorHAnsi"/>
          <w:vertAlign w:val="superscript"/>
        </w:rPr>
        <w:footnoteReference w:id="19"/>
      </w:r>
    </w:p>
    <w:p w14:paraId="228C9AEB" w14:textId="77777777"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pracovná zmluva spolu s náplňou práce (s uvedením špecifikácie pracovnej náplne pre projekt/projekty), resp. opisom činnosti štátnozamestnaneckého miesta a platový návrh, vrátane dodatkov k vyššie uvedeným dokumentom</w:t>
      </w:r>
      <w:r w:rsidRPr="00060ED3">
        <w:rPr>
          <w:rStyle w:val="Odkaznapoznmkupodiarou"/>
          <w:rFonts w:asciiTheme="minorHAnsi" w:hAnsiTheme="minorHAnsi"/>
          <w:sz w:val="22"/>
        </w:rPr>
        <w:footnoteReference w:id="20"/>
      </w:r>
      <w:r w:rsidRPr="00060ED3">
        <w:rPr>
          <w:rFonts w:asciiTheme="minorHAnsi" w:hAnsiTheme="minorHAnsi"/>
        </w:rPr>
        <w:t>,</w:t>
      </w:r>
    </w:p>
    <w:p w14:paraId="071FE5D8" w14:textId="77777777"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súhlas dotknutej osoby (zamestnanca) so spracovaním osobných údajov</w:t>
      </w:r>
      <w:r w:rsidRPr="00060ED3">
        <w:rPr>
          <w:rStyle w:val="Odkaznapoznmkupodiarou"/>
          <w:rFonts w:asciiTheme="minorHAnsi" w:hAnsiTheme="minorHAnsi"/>
          <w:sz w:val="22"/>
        </w:rPr>
        <w:footnoteReference w:id="21"/>
      </w:r>
      <w:r w:rsidRPr="00060ED3">
        <w:rPr>
          <w:rFonts w:asciiTheme="minorHAnsi" w:hAnsiTheme="minorHAnsi"/>
        </w:rPr>
        <w:t>,</w:t>
      </w:r>
    </w:p>
    <w:p w14:paraId="6DC132FB" w14:textId="77777777"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 xml:space="preserve">pracovný výkaz, </w:t>
      </w:r>
    </w:p>
    <w:p w14:paraId="27CDCB22" w14:textId="77777777"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mzdový list, resp. výplatná páska alebo iný relevantný doklad,</w:t>
      </w:r>
    </w:p>
    <w:p w14:paraId="1CF6AC3F" w14:textId="77777777"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doklad o úhrade (výpis z bankového účtu potvrdzujúci výplatu mzdy, úhradu zákonných odvodov zamestnávateľa a preddavkov na daň),</w:t>
      </w:r>
    </w:p>
    <w:p w14:paraId="3E3ABF02" w14:textId="77777777"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eastAsia="Times New Roman" w:hAnsiTheme="minorHAnsi"/>
          <w:lang w:eastAsia="sk-SK"/>
        </w:rPr>
        <w:t xml:space="preserve"> výkazy predložené poisťovniam za relevantné obdobie (príslušná zdravotná poisťovňa, sociálna poisťovňa),</w:t>
      </w:r>
    </w:p>
    <w:p w14:paraId="6EBE8C8F" w14:textId="77777777"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hAnsiTheme="minorHAnsi"/>
        </w:rPr>
        <w:t>výpočet oprávnenej mzdy a odvodov,</w:t>
      </w:r>
    </w:p>
    <w:p w14:paraId="1F234C2D" w14:textId="77777777" w:rsidR="00A00620" w:rsidRPr="00060ED3" w:rsidRDefault="00A00620" w:rsidP="00A00620">
      <w:pPr>
        <w:numPr>
          <w:ilvl w:val="0"/>
          <w:numId w:val="23"/>
        </w:numPr>
        <w:spacing w:before="120" w:after="0" w:line="240" w:lineRule="auto"/>
        <w:ind w:left="851" w:hanging="284"/>
        <w:jc w:val="both"/>
        <w:rPr>
          <w:rFonts w:asciiTheme="minorHAnsi" w:hAnsiTheme="minorHAnsi"/>
        </w:rPr>
      </w:pPr>
      <w:r w:rsidRPr="00060ED3">
        <w:rPr>
          <w:rFonts w:asciiTheme="minorHAnsi" w:eastAsia="Times New Roman" w:hAnsiTheme="minorHAnsi"/>
          <w:lang w:eastAsia="sk-SK"/>
        </w:rPr>
        <w:t>prezenčná listina (v prípade, ak vykonávaná práca bola predmetom aktivity, na ktorej sa spravidla vyhotovuje prezenčná listina).</w:t>
      </w:r>
      <w:r w:rsidRPr="00060ED3">
        <w:rPr>
          <w:rFonts w:asciiTheme="minorHAnsi" w:hAnsiTheme="minorHAnsi"/>
        </w:rPr>
        <w:t xml:space="preserve"> </w:t>
      </w:r>
    </w:p>
    <w:p w14:paraId="282E2880" w14:textId="77777777" w:rsidR="00A00620" w:rsidRPr="00060ED3" w:rsidRDefault="00A00620" w:rsidP="00A00620">
      <w:pPr>
        <w:numPr>
          <w:ilvl w:val="0"/>
          <w:numId w:val="22"/>
        </w:numPr>
        <w:spacing w:before="120" w:after="0" w:line="240" w:lineRule="auto"/>
        <w:ind w:left="567" w:hanging="283"/>
        <w:jc w:val="both"/>
        <w:rPr>
          <w:rFonts w:asciiTheme="minorHAnsi" w:hAnsiTheme="minorHAnsi"/>
          <w:b/>
        </w:rPr>
      </w:pPr>
      <w:r w:rsidRPr="00060ED3">
        <w:rPr>
          <w:rFonts w:asciiTheme="minorHAnsi" w:hAnsiTheme="minorHAnsi"/>
          <w:b/>
        </w:rPr>
        <w:t>dohody o práci vykonávanej mimo pracovného pomeru:</w:t>
      </w:r>
    </w:p>
    <w:p w14:paraId="0DD47B4A" w14:textId="77777777"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dohoda o vykonaní práce, resp. iná dohoda v zmysle zákonníka práce (s uvedením pracovnej úlohy / dohodnutej práce a dohodnutej odmeny) vrátane dodatkov</w:t>
      </w:r>
      <w:r w:rsidRPr="00060ED3">
        <w:rPr>
          <w:rStyle w:val="Odkaznapoznmkupodiarou"/>
          <w:rFonts w:asciiTheme="minorHAnsi" w:hAnsiTheme="minorHAnsi"/>
          <w:sz w:val="22"/>
        </w:rPr>
        <w:footnoteReference w:id="22"/>
      </w:r>
      <w:r w:rsidRPr="00060ED3">
        <w:rPr>
          <w:rFonts w:asciiTheme="minorHAnsi" w:hAnsiTheme="minorHAnsi"/>
        </w:rPr>
        <w:t>,</w:t>
      </w:r>
    </w:p>
    <w:p w14:paraId="2B8A6F9F" w14:textId="77777777"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 xml:space="preserve"> súhlas dotknutej osoby (zamestnanca) so spracovaním osobných údajov</w:t>
      </w:r>
      <w:r w:rsidRPr="00060ED3">
        <w:rPr>
          <w:rStyle w:val="Odkaznapoznmkupodiarou"/>
          <w:rFonts w:asciiTheme="minorHAnsi" w:hAnsiTheme="minorHAnsi"/>
          <w:sz w:val="22"/>
        </w:rPr>
        <w:t xml:space="preserve"> </w:t>
      </w:r>
      <w:r w:rsidRPr="00060ED3">
        <w:rPr>
          <w:rStyle w:val="Odkaznapoznmkupodiarou"/>
          <w:rFonts w:asciiTheme="minorHAnsi" w:hAnsiTheme="minorHAnsi"/>
          <w:sz w:val="22"/>
        </w:rPr>
        <w:footnoteReference w:id="23"/>
      </w:r>
      <w:r w:rsidRPr="00060ED3">
        <w:rPr>
          <w:rFonts w:asciiTheme="minorHAnsi" w:hAnsiTheme="minorHAnsi"/>
        </w:rPr>
        <w:t>,</w:t>
      </w:r>
    </w:p>
    <w:p w14:paraId="78E8E0E7" w14:textId="77777777"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 xml:space="preserve">pracovný výkaz, </w:t>
      </w:r>
    </w:p>
    <w:p w14:paraId="1908FC53" w14:textId="77777777"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mzdový list, resp. výplatná páska,</w:t>
      </w:r>
    </w:p>
    <w:p w14:paraId="08C4C01E" w14:textId="77777777"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doklad o úhrade(výpis z bankového účtu potvrdzujúci výplatu odmeny a úhradu zákonných odvodov zamestnávateľa a preddavkov na daň),</w:t>
      </w:r>
    </w:p>
    <w:p w14:paraId="7F0AE8B4" w14:textId="77777777"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eastAsia="Times New Roman" w:hAnsiTheme="minorHAnsi"/>
          <w:lang w:eastAsia="sk-SK"/>
        </w:rPr>
        <w:t>výkazy predložené poisťovniam za relevantné obdobie (príslušná zdravotná poisťovňa, sociálna poisťovňa),</w:t>
      </w:r>
    </w:p>
    <w:p w14:paraId="608E4F3A" w14:textId="77777777"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hAnsiTheme="minorHAnsi"/>
        </w:rPr>
        <w:t>výpočet oprávnenej výšky výdavku,</w:t>
      </w:r>
    </w:p>
    <w:p w14:paraId="4E825E6D" w14:textId="77777777" w:rsidR="00A00620" w:rsidRPr="00060ED3" w:rsidRDefault="00A00620" w:rsidP="00A00620">
      <w:pPr>
        <w:numPr>
          <w:ilvl w:val="0"/>
          <w:numId w:val="24"/>
        </w:numPr>
        <w:spacing w:before="120" w:after="0" w:line="240" w:lineRule="auto"/>
        <w:ind w:left="851" w:hanging="284"/>
        <w:jc w:val="both"/>
        <w:rPr>
          <w:rFonts w:asciiTheme="minorHAnsi" w:hAnsiTheme="minorHAnsi"/>
        </w:rPr>
      </w:pPr>
      <w:r w:rsidRPr="00060ED3">
        <w:rPr>
          <w:rFonts w:asciiTheme="minorHAnsi" w:eastAsia="Times New Roman" w:hAnsiTheme="minorHAnsi"/>
          <w:lang w:eastAsia="sk-SK"/>
        </w:rPr>
        <w:t>prezenčná listina (v prípade ak vykonávaná práca bola predmetom aktivity, na ktorej sa spravidla vyhotovuje prezenčná listina)</w:t>
      </w:r>
      <w:r w:rsidRPr="00060ED3">
        <w:rPr>
          <w:rFonts w:asciiTheme="minorHAnsi" w:hAnsiTheme="minorHAnsi"/>
        </w:rPr>
        <w:t>.</w:t>
      </w:r>
    </w:p>
    <w:p w14:paraId="7A6D6D30" w14:textId="30D3EF9C" w:rsidR="00A00620" w:rsidRPr="00060ED3" w:rsidRDefault="00B8227D" w:rsidP="00A00620">
      <w:pPr>
        <w:spacing w:before="120" w:after="0" w:line="240" w:lineRule="auto"/>
        <w:jc w:val="both"/>
        <w:rPr>
          <w:rFonts w:asciiTheme="minorHAnsi" w:hAnsiTheme="minorHAnsi"/>
        </w:rPr>
      </w:pPr>
      <w:r w:rsidRPr="00060ED3">
        <w:rPr>
          <w:rFonts w:asciiTheme="minorHAnsi" w:hAnsiTheme="minorHAnsi"/>
        </w:rPr>
        <w:lastRenderedPageBreak/>
        <w:t>Príjemca</w:t>
      </w:r>
      <w:r w:rsidR="00E01B40" w:rsidRPr="00060ED3">
        <w:rPr>
          <w:rFonts w:asciiTheme="minorHAnsi" w:hAnsiTheme="minorHAnsi"/>
        </w:rPr>
        <w:t>/Implementačný subjekt</w:t>
      </w:r>
      <w:r w:rsidR="00A00620" w:rsidRPr="00060ED3">
        <w:rPr>
          <w:rFonts w:asciiTheme="minorHAnsi" w:hAnsiTheme="minorHAnsi"/>
        </w:rPr>
        <w:t xml:space="preserve"> k osobným výdavkom predkladá </w:t>
      </w:r>
      <w:r w:rsidRPr="00060ED3">
        <w:rPr>
          <w:rFonts w:asciiTheme="minorHAnsi" w:hAnsiTheme="minorHAnsi"/>
        </w:rPr>
        <w:t xml:space="preserve">príslušnému PM </w:t>
      </w:r>
      <w:r w:rsidR="00A00620" w:rsidRPr="00060ED3">
        <w:rPr>
          <w:rFonts w:asciiTheme="minorHAnsi" w:hAnsiTheme="minorHAnsi"/>
          <w:u w:val="single"/>
        </w:rPr>
        <w:t>aj identifikáciu účtu zamestnanca</w:t>
      </w:r>
      <w:r w:rsidR="00A00620" w:rsidRPr="00060ED3">
        <w:rPr>
          <w:rFonts w:asciiTheme="minorHAnsi" w:hAnsiTheme="minorHAnsi"/>
        </w:rPr>
        <w:t xml:space="preserve">, resp. oprávnenej osoby, ak účet nie je identifikovaný v zmluvnom vzťahu (napr. v pracovnej zmluve). </w:t>
      </w:r>
    </w:p>
    <w:p w14:paraId="5302B25D"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rPr>
        <w:t>Pracovné zmluvy a dohody o práci vykonávanej mimo pracovného pomeru</w:t>
      </w:r>
      <w:r w:rsidRPr="00060ED3">
        <w:rPr>
          <w:rFonts w:asciiTheme="minorHAnsi" w:hAnsiTheme="minorHAnsi"/>
        </w:rPr>
        <w:t xml:space="preserve"> sú uzatvorené na základe zákonníka práce, zákona o výkone práce vo verejnom záujme, resp. zákona o štátnej službe a obsahujú všetky náležitosti pracovnej zmluvy/dohody podľa týchto zákonov. Zmluva/dohoda alebo ich prílohy ďalej musia obsahovať aj</w:t>
      </w:r>
      <w:r w:rsidRPr="00060ED3">
        <w:rPr>
          <w:rStyle w:val="Odkaznapoznmkupodiarou"/>
          <w:rFonts w:asciiTheme="minorHAnsi" w:hAnsiTheme="minorHAnsi"/>
          <w:sz w:val="22"/>
        </w:rPr>
        <w:footnoteReference w:id="24"/>
      </w:r>
      <w:r w:rsidRPr="00060ED3">
        <w:rPr>
          <w:rFonts w:asciiTheme="minorHAnsi" w:hAnsiTheme="minorHAnsi"/>
        </w:rPr>
        <w:t>:</w:t>
      </w:r>
    </w:p>
    <w:p w14:paraId="2981713A" w14:textId="77777777" w:rsidR="00A00620" w:rsidRPr="00060ED3" w:rsidRDefault="00A00620" w:rsidP="00A00620">
      <w:pPr>
        <w:numPr>
          <w:ilvl w:val="0"/>
          <w:numId w:val="20"/>
        </w:numPr>
        <w:spacing w:before="120" w:after="0" w:line="240" w:lineRule="auto"/>
        <w:ind w:left="568" w:hanging="284"/>
        <w:jc w:val="both"/>
        <w:rPr>
          <w:rFonts w:asciiTheme="minorHAnsi" w:hAnsiTheme="minorHAnsi"/>
        </w:rPr>
      </w:pPr>
      <w:r w:rsidRPr="00060ED3">
        <w:rPr>
          <w:rFonts w:asciiTheme="minorHAnsi" w:hAnsiTheme="minorHAnsi"/>
        </w:rPr>
        <w:t>identifikáciu projektu, do ktorého je zamestnanec zapojený,</w:t>
      </w:r>
    </w:p>
    <w:p w14:paraId="65E196EF" w14:textId="77777777" w:rsidR="00A00620" w:rsidRPr="00060ED3" w:rsidRDefault="00A00620" w:rsidP="00A00620">
      <w:pPr>
        <w:numPr>
          <w:ilvl w:val="0"/>
          <w:numId w:val="20"/>
        </w:numPr>
        <w:spacing w:before="120" w:after="0" w:line="240" w:lineRule="auto"/>
        <w:ind w:left="568" w:hanging="284"/>
        <w:jc w:val="both"/>
        <w:rPr>
          <w:rFonts w:asciiTheme="minorHAnsi" w:hAnsiTheme="minorHAnsi"/>
        </w:rPr>
      </w:pPr>
      <w:r w:rsidRPr="00060ED3">
        <w:rPr>
          <w:rFonts w:asciiTheme="minorHAnsi" w:hAnsiTheme="minorHAnsi"/>
        </w:rPr>
        <w:t>opis pracovnej činnosti (t.j. náplň práce) relevantnej pre projekt.</w:t>
      </w:r>
    </w:p>
    <w:p w14:paraId="1A683900" w14:textId="4D9BFCF4"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Opis pracovnej činnosti, resp. opis štátnozamestnaneckého miesta musia byť vymedzené takým spôsobom, aby bolo zrejmé, že príslušný zamestnanec vykonáva oprávnené činnosti. </w:t>
      </w:r>
      <w:r w:rsidR="00D51A21" w:rsidRPr="00060ED3">
        <w:rPr>
          <w:rFonts w:asciiTheme="minorHAnsi" w:hAnsiTheme="minorHAnsi"/>
        </w:rPr>
        <w:t xml:space="preserve">Príjemca/implementačný subjekt </w:t>
      </w:r>
      <w:r w:rsidRPr="00060ED3">
        <w:rPr>
          <w:rFonts w:asciiTheme="minorHAnsi" w:hAnsiTheme="minorHAnsi"/>
        </w:rPr>
        <w:t xml:space="preserve">je povinný zabezpečovať aktuálnosť týchto dokumentov a ich uchovávanie za účelom preukazovania skutočností súvisiacich so zmenami administratívnych kapacít, resp. ostatnými zmenami v tejto oblasti. </w:t>
      </w:r>
    </w:p>
    <w:p w14:paraId="086E2885" w14:textId="65F1E879" w:rsidR="00A00620" w:rsidRPr="00060ED3" w:rsidRDefault="00E01B40" w:rsidP="00A00620">
      <w:pPr>
        <w:spacing w:before="120" w:after="0" w:line="240" w:lineRule="auto"/>
        <w:jc w:val="both"/>
        <w:rPr>
          <w:rFonts w:asciiTheme="minorHAnsi" w:hAnsiTheme="minorHAnsi" w:cs="Calibri"/>
          <w:b/>
        </w:rPr>
      </w:pPr>
      <w:r w:rsidRPr="00060ED3">
        <w:rPr>
          <w:rFonts w:asciiTheme="minorHAnsi" w:hAnsiTheme="minorHAnsi" w:cs="Calibri"/>
          <w:b/>
        </w:rPr>
        <w:t>SRP</w:t>
      </w:r>
      <w:r w:rsidR="00A00620" w:rsidRPr="00060ED3">
        <w:rPr>
          <w:rFonts w:asciiTheme="minorHAnsi" w:hAnsiTheme="minorHAnsi" w:cs="Calibri"/>
          <w:b/>
        </w:rPr>
        <w:t xml:space="preserve"> je oprávnen</w:t>
      </w:r>
      <w:r w:rsidR="00394EF2" w:rsidRPr="00060ED3">
        <w:rPr>
          <w:rFonts w:asciiTheme="minorHAnsi" w:hAnsiTheme="minorHAnsi" w:cs="Calibri"/>
          <w:b/>
        </w:rPr>
        <w:t>á</w:t>
      </w:r>
      <w:r w:rsidR="00A00620" w:rsidRPr="00060ED3">
        <w:rPr>
          <w:rFonts w:asciiTheme="minorHAnsi" w:hAnsiTheme="minorHAnsi" w:cs="Calibri"/>
          <w:b/>
        </w:rPr>
        <w:t xml:space="preserve"> určiť druh a formu dokladov</w:t>
      </w:r>
      <w:r w:rsidR="00A00620" w:rsidRPr="00060ED3">
        <w:rPr>
          <w:rFonts w:asciiTheme="minorHAnsi" w:hAnsiTheme="minorHAnsi"/>
          <w:b/>
        </w:rPr>
        <w:t xml:space="preserve">, ktoré je </w:t>
      </w:r>
      <w:r w:rsidR="006A058F" w:rsidRPr="00060ED3">
        <w:rPr>
          <w:rFonts w:asciiTheme="minorHAnsi" w:hAnsiTheme="minorHAnsi"/>
          <w:b/>
        </w:rPr>
        <w:t xml:space="preserve">príjemca </w:t>
      </w:r>
      <w:r w:rsidR="00A00620" w:rsidRPr="00060ED3">
        <w:rPr>
          <w:rFonts w:asciiTheme="minorHAnsi" w:hAnsiTheme="minorHAnsi"/>
          <w:b/>
        </w:rPr>
        <w:t>povinný predložiť ku každej</w:t>
      </w:r>
      <w:r w:rsidR="00A00620" w:rsidRPr="00060ED3">
        <w:rPr>
          <w:rFonts w:asciiTheme="minorHAnsi" w:hAnsiTheme="minorHAnsi" w:cs="Calibri"/>
          <w:b/>
        </w:rPr>
        <w:t xml:space="preserve"> </w:t>
      </w:r>
      <w:r w:rsidR="00EB64F9" w:rsidRPr="00060ED3">
        <w:rPr>
          <w:rFonts w:asciiTheme="minorHAnsi" w:hAnsiTheme="minorHAnsi" w:cs="Calibri"/>
          <w:b/>
        </w:rPr>
        <w:t>dokumentácii</w:t>
      </w:r>
      <w:r w:rsidR="00A00620" w:rsidRPr="00060ED3">
        <w:rPr>
          <w:rFonts w:asciiTheme="minorHAnsi" w:hAnsiTheme="minorHAnsi" w:cs="Calibri"/>
          <w:b/>
        </w:rPr>
        <w:t xml:space="preserve"> obsahujúcej osobné výdavky </w:t>
      </w:r>
      <w:r w:rsidR="006A058F" w:rsidRPr="00060ED3">
        <w:rPr>
          <w:rFonts w:asciiTheme="minorHAnsi" w:hAnsiTheme="minorHAnsi" w:cs="Calibri"/>
          <w:b/>
        </w:rPr>
        <w:t>príjemcu</w:t>
      </w:r>
      <w:r w:rsidR="00A00620" w:rsidRPr="00060ED3">
        <w:rPr>
          <w:rFonts w:asciiTheme="minorHAnsi" w:hAnsiTheme="minorHAnsi" w:cs="Calibri"/>
          <w:b/>
        </w:rPr>
        <w:t xml:space="preserve">. </w:t>
      </w:r>
    </w:p>
    <w:p w14:paraId="05152321" w14:textId="532CBE59"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Pre preukázanie oprávnenosti osobných výdavkov zamestnancov podieľajúcich sa na činnostiach v rámci </w:t>
      </w:r>
      <w:r w:rsidR="00B508D6" w:rsidRPr="00060ED3">
        <w:rPr>
          <w:rFonts w:asciiTheme="minorHAnsi" w:hAnsiTheme="minorHAnsi"/>
        </w:rPr>
        <w:t>projektov spolufinancovaných z </w:t>
      </w:r>
      <w:r w:rsidR="00E01B40" w:rsidRPr="00060ED3" w:rsidDel="00E01B40">
        <w:rPr>
          <w:rFonts w:asciiTheme="minorHAnsi" w:hAnsiTheme="minorHAnsi"/>
        </w:rPr>
        <w:t xml:space="preserve"> </w:t>
      </w:r>
      <w:r w:rsidR="00B508D6" w:rsidRPr="00060ED3">
        <w:rPr>
          <w:rFonts w:asciiTheme="minorHAnsi" w:hAnsiTheme="minorHAnsi"/>
        </w:rPr>
        <w:t>CEF</w:t>
      </w:r>
      <w:r w:rsidRPr="00060ED3">
        <w:rPr>
          <w:rFonts w:asciiTheme="minorHAnsi" w:hAnsiTheme="minorHAnsi"/>
          <w:b/>
        </w:rPr>
        <w:t xml:space="preserve"> </w:t>
      </w:r>
      <w:r w:rsidRPr="00060ED3">
        <w:rPr>
          <w:rFonts w:asciiTheme="minorHAnsi" w:hAnsiTheme="minorHAnsi"/>
        </w:rPr>
        <w:t xml:space="preserve"> je nevyhnutné vopred posúdiť </w:t>
      </w:r>
      <w:r w:rsidRPr="00060ED3">
        <w:rPr>
          <w:rFonts w:asciiTheme="minorHAnsi" w:hAnsiTheme="minorHAnsi"/>
          <w:b/>
          <w:u w:val="single"/>
        </w:rPr>
        <w:t>splnenie kvalifikačných predpokladov</w:t>
      </w:r>
      <w:r w:rsidRPr="00060ED3">
        <w:rPr>
          <w:rFonts w:asciiTheme="minorHAnsi" w:hAnsiTheme="minorHAnsi"/>
        </w:rPr>
        <w:t>, ktoré</w:t>
      </w:r>
      <w:r w:rsidRPr="00060ED3">
        <w:rPr>
          <w:rFonts w:asciiTheme="minorHAnsi" w:hAnsiTheme="minorHAnsi"/>
          <w:u w:val="single"/>
        </w:rPr>
        <w:t xml:space="preserve"> </w:t>
      </w:r>
      <w:r w:rsidRPr="00060ED3">
        <w:rPr>
          <w:rFonts w:asciiTheme="minorHAnsi" w:hAnsiTheme="minorHAnsi"/>
        </w:rPr>
        <w:t>sa preukazuj</w:t>
      </w:r>
      <w:r w:rsidR="00C16E0D" w:rsidRPr="00060ED3">
        <w:rPr>
          <w:rFonts w:asciiTheme="minorHAnsi" w:hAnsiTheme="minorHAnsi"/>
        </w:rPr>
        <w:t>ú</w:t>
      </w:r>
      <w:r w:rsidRPr="00060ED3">
        <w:rPr>
          <w:rFonts w:asciiTheme="minorHAnsi" w:hAnsiTheme="minorHAnsi"/>
        </w:rPr>
        <w:t>:</w:t>
      </w:r>
    </w:p>
    <w:p w14:paraId="16F14DEE" w14:textId="77777777" w:rsidR="00A00620" w:rsidRPr="00060ED3" w:rsidRDefault="00A00620" w:rsidP="00A00620">
      <w:pPr>
        <w:numPr>
          <w:ilvl w:val="0"/>
          <w:numId w:val="26"/>
        </w:numPr>
        <w:spacing w:before="120" w:after="0" w:line="240" w:lineRule="auto"/>
        <w:ind w:left="567" w:hanging="283"/>
        <w:jc w:val="both"/>
        <w:rPr>
          <w:rFonts w:asciiTheme="minorHAnsi" w:hAnsiTheme="minorHAnsi"/>
        </w:rPr>
      </w:pPr>
      <w:r w:rsidRPr="00060ED3">
        <w:rPr>
          <w:rFonts w:asciiTheme="minorHAnsi" w:hAnsiTheme="minorHAnsi"/>
        </w:rPr>
        <w:t>podpísaným životopisom zamestnanca (napr. vo formáte Europass) s uvedením dosiahnutého vzdelania a dĺžky odbornej praxe,</w:t>
      </w:r>
    </w:p>
    <w:p w14:paraId="42476BFE" w14:textId="77777777" w:rsidR="00A00620" w:rsidRPr="00060ED3" w:rsidRDefault="00A00620" w:rsidP="00A00620">
      <w:pPr>
        <w:numPr>
          <w:ilvl w:val="0"/>
          <w:numId w:val="26"/>
        </w:numPr>
        <w:spacing w:before="120" w:after="0" w:line="240" w:lineRule="auto"/>
        <w:ind w:left="567" w:hanging="283"/>
        <w:jc w:val="both"/>
        <w:rPr>
          <w:rFonts w:asciiTheme="minorHAnsi" w:hAnsiTheme="minorHAnsi"/>
        </w:rPr>
      </w:pPr>
      <w:r w:rsidRPr="00060ED3">
        <w:rPr>
          <w:rFonts w:asciiTheme="minorHAnsi" w:hAnsiTheme="minorHAnsi"/>
        </w:rPr>
        <w:t>dokladom o dosiahnutom vzdelaní (kópia dokladu),</w:t>
      </w:r>
    </w:p>
    <w:p w14:paraId="4906C285" w14:textId="768F41DB" w:rsidR="00A00620" w:rsidRPr="00060ED3" w:rsidRDefault="00A00620" w:rsidP="00A00620">
      <w:pPr>
        <w:numPr>
          <w:ilvl w:val="0"/>
          <w:numId w:val="26"/>
        </w:numPr>
        <w:spacing w:before="120" w:after="0" w:line="240" w:lineRule="auto"/>
        <w:ind w:left="567" w:hanging="283"/>
        <w:jc w:val="both"/>
        <w:rPr>
          <w:rFonts w:asciiTheme="minorHAnsi" w:hAnsiTheme="minorHAnsi"/>
        </w:rPr>
      </w:pPr>
      <w:r w:rsidRPr="00060ED3">
        <w:rPr>
          <w:rFonts w:asciiTheme="minorHAnsi" w:hAnsiTheme="minorHAnsi"/>
        </w:rPr>
        <w:t>potvrdením zamestnávateľa o dĺžke odbornej praxe vyžadovanej pre príslušnú pracovnú pozíciu, resp. ekvivalentným dokumentom (napr. čestným vyhlásením zamestnanca o dĺžke odbornej praxe, ak dĺžku odbornej praxe nemôže potvrdiť pr</w:t>
      </w:r>
      <w:r w:rsidR="00C16E0D" w:rsidRPr="00060ED3">
        <w:rPr>
          <w:rFonts w:asciiTheme="minorHAnsi" w:hAnsiTheme="minorHAnsi"/>
        </w:rPr>
        <w:t>íjemca</w:t>
      </w:r>
      <w:r w:rsidRPr="00060ED3">
        <w:rPr>
          <w:rFonts w:asciiTheme="minorHAnsi" w:hAnsiTheme="minorHAnsi"/>
        </w:rPr>
        <w:t>).</w:t>
      </w:r>
    </w:p>
    <w:p w14:paraId="64117743" w14:textId="4191D36D"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Overenie splnenia kvalifikačných predpokladov vykonáva </w:t>
      </w:r>
      <w:r w:rsidR="003B0F49" w:rsidRPr="00060ED3">
        <w:rPr>
          <w:rFonts w:asciiTheme="minorHAnsi" w:hAnsiTheme="minorHAnsi"/>
        </w:rPr>
        <w:t>príjemca, resp.</w:t>
      </w:r>
      <w:r w:rsidR="007B1CD1" w:rsidRPr="00060ED3">
        <w:rPr>
          <w:rFonts w:asciiTheme="minorHAnsi" w:hAnsiTheme="minorHAnsi"/>
        </w:rPr>
        <w:t xml:space="preserve"> </w:t>
      </w:r>
      <w:r w:rsidR="003B0F49" w:rsidRPr="00060ED3">
        <w:rPr>
          <w:rFonts w:asciiTheme="minorHAnsi" w:hAnsiTheme="minorHAnsi"/>
        </w:rPr>
        <w:t>organizačný útvar SR</w:t>
      </w:r>
      <w:r w:rsidR="00C16E0D" w:rsidRPr="00060ED3">
        <w:rPr>
          <w:rFonts w:asciiTheme="minorHAnsi" w:hAnsiTheme="minorHAnsi"/>
        </w:rPr>
        <w:t>P</w:t>
      </w:r>
      <w:r w:rsidRPr="00060ED3">
        <w:rPr>
          <w:rFonts w:asciiTheme="minorHAnsi" w:hAnsiTheme="minorHAnsi"/>
        </w:rPr>
        <w:t xml:space="preserve"> </w:t>
      </w:r>
      <w:r w:rsidRPr="00060ED3">
        <w:rPr>
          <w:rFonts w:asciiTheme="minorHAnsi" w:hAnsiTheme="minorHAnsi"/>
          <w:b/>
        </w:rPr>
        <w:t>pri administratívnej finančnej kontrole prvej žiadosti o platbu</w:t>
      </w:r>
      <w:r w:rsidRPr="00060ED3">
        <w:rPr>
          <w:rFonts w:asciiTheme="minorHAnsi" w:hAnsiTheme="minorHAnsi"/>
        </w:rPr>
        <w:t xml:space="preserve"> obsahujúcej príslušné osobné výdavky </w:t>
      </w:r>
      <w:r w:rsidR="00393A82" w:rsidRPr="00060ED3">
        <w:rPr>
          <w:rFonts w:asciiTheme="minorHAnsi" w:hAnsiTheme="minorHAnsi"/>
        </w:rPr>
        <w:t>príjemcu</w:t>
      </w:r>
      <w:r w:rsidR="00E01B40" w:rsidRPr="00060ED3">
        <w:rPr>
          <w:rFonts w:asciiTheme="minorHAnsi" w:hAnsiTheme="minorHAnsi"/>
        </w:rPr>
        <w:t>/ implementačného subjektu</w:t>
      </w:r>
      <w:r w:rsidRPr="00060ED3">
        <w:rPr>
          <w:rStyle w:val="Odkaznapoznmkupodiarou"/>
          <w:rFonts w:asciiTheme="minorHAnsi" w:hAnsiTheme="minorHAnsi"/>
          <w:sz w:val="22"/>
        </w:rPr>
        <w:footnoteReference w:id="25"/>
      </w:r>
      <w:r w:rsidRPr="00060ED3">
        <w:rPr>
          <w:rFonts w:asciiTheme="minorHAnsi" w:hAnsiTheme="minorHAnsi"/>
        </w:rPr>
        <w:t xml:space="preserve">. </w:t>
      </w:r>
    </w:p>
    <w:p w14:paraId="0D193F54" w14:textId="77777777" w:rsidR="00A00620" w:rsidRPr="00060ED3" w:rsidRDefault="00A00620" w:rsidP="00A00620">
      <w:pPr>
        <w:spacing w:before="120" w:after="0" w:line="240" w:lineRule="auto"/>
        <w:jc w:val="both"/>
        <w:rPr>
          <w:rFonts w:asciiTheme="minorHAnsi" w:hAnsiTheme="minorHAnsi"/>
          <w:b/>
        </w:rPr>
      </w:pPr>
      <w:r w:rsidRPr="00060ED3">
        <w:rPr>
          <w:rFonts w:asciiTheme="minorHAnsi" w:hAnsiTheme="minorHAnsi"/>
        </w:rPr>
        <w:t xml:space="preserve">Pri </w:t>
      </w:r>
      <w:r w:rsidRPr="00060ED3">
        <w:rPr>
          <w:rFonts w:asciiTheme="minorHAnsi" w:hAnsiTheme="minorHAnsi"/>
          <w:b/>
        </w:rPr>
        <w:t>vzdelávacích aktivitách</w:t>
      </w:r>
      <w:r w:rsidRPr="00060ED3">
        <w:rPr>
          <w:rFonts w:asciiTheme="minorHAnsi" w:hAnsiTheme="minorHAnsi"/>
        </w:rPr>
        <w:t xml:space="preserve"> (napr. kurz, prednáška, lektorovanie)</w:t>
      </w:r>
      <w:r w:rsidRPr="00060ED3">
        <w:rPr>
          <w:rStyle w:val="Odkaznapoznmkupodiarou"/>
          <w:rFonts w:asciiTheme="minorHAnsi" w:hAnsiTheme="minorHAnsi"/>
          <w:sz w:val="22"/>
        </w:rPr>
        <w:footnoteReference w:id="26"/>
      </w:r>
      <w:r w:rsidRPr="00060ED3">
        <w:rPr>
          <w:rFonts w:asciiTheme="minorHAnsi" w:hAnsiTheme="minorHAnsi"/>
        </w:rPr>
        <w:t xml:space="preserve"> je potrebné doložiť k osobným výdavkom </w:t>
      </w:r>
      <w:r w:rsidRPr="00060ED3">
        <w:rPr>
          <w:rFonts w:asciiTheme="minorHAnsi" w:hAnsiTheme="minorHAnsi"/>
          <w:u w:val="single"/>
        </w:rPr>
        <w:t>prezenčnú listinu</w:t>
      </w:r>
      <w:r w:rsidRPr="00060ED3">
        <w:rPr>
          <w:rFonts w:asciiTheme="minorHAnsi" w:hAnsiTheme="minorHAnsi"/>
        </w:rPr>
        <w:t xml:space="preserve"> podpísanú</w:t>
      </w:r>
      <w:r w:rsidRPr="00060ED3">
        <w:rPr>
          <w:rFonts w:asciiTheme="minorHAnsi" w:hAnsiTheme="minorHAnsi"/>
          <w:vertAlign w:val="superscript"/>
        </w:rPr>
        <w:footnoteReference w:id="27"/>
      </w:r>
      <w:r w:rsidRPr="00060ED3">
        <w:rPr>
          <w:rFonts w:asciiTheme="minorHAnsi" w:hAnsiTheme="minorHAnsi"/>
        </w:rPr>
        <w:t xml:space="preserve"> lektorom, učiteľom, resp. osobou vykonávajúcou aktivitu a časový harmonogram uskutočnenia jednotlivých aktivít (napr. prednášok, cvičení)</w:t>
      </w:r>
      <w:r w:rsidRPr="00060ED3">
        <w:rPr>
          <w:rStyle w:val="Odkaznapoznmkupodiarou"/>
          <w:rFonts w:asciiTheme="minorHAnsi" w:hAnsiTheme="minorHAnsi"/>
          <w:sz w:val="22"/>
        </w:rPr>
        <w:footnoteReference w:id="28"/>
      </w:r>
      <w:r w:rsidRPr="00060ED3">
        <w:rPr>
          <w:rFonts w:asciiTheme="minorHAnsi" w:hAnsiTheme="minorHAnsi"/>
        </w:rPr>
        <w:t xml:space="preserve">. </w:t>
      </w:r>
    </w:p>
    <w:p w14:paraId="1C9F21E8" w14:textId="7777777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b/>
          <w:u w:val="single"/>
        </w:rPr>
        <w:t>Pracovný výkaz</w:t>
      </w:r>
      <w:r w:rsidRPr="00060ED3">
        <w:rPr>
          <w:rStyle w:val="Odkaznapoznmkupodiarou"/>
          <w:rFonts w:asciiTheme="minorHAnsi" w:hAnsiTheme="minorHAnsi"/>
          <w:b/>
          <w:sz w:val="22"/>
        </w:rPr>
        <w:footnoteReference w:id="29"/>
      </w:r>
      <w:r w:rsidRPr="00060ED3">
        <w:rPr>
          <w:rFonts w:asciiTheme="minorHAnsi" w:hAnsiTheme="minorHAnsi"/>
          <w:b/>
        </w:rPr>
        <w:t xml:space="preserve"> </w:t>
      </w:r>
      <w:r w:rsidRPr="00060ED3">
        <w:rPr>
          <w:rFonts w:asciiTheme="minorHAnsi" w:hAnsiTheme="minorHAnsi"/>
        </w:rPr>
        <w:t>obsahuje najmä:</w:t>
      </w:r>
    </w:p>
    <w:p w14:paraId="1FE47116" w14:textId="77777777" w:rsidR="00A00620" w:rsidRPr="00060ED3" w:rsidRDefault="00A00620" w:rsidP="00A00620">
      <w:pPr>
        <w:numPr>
          <w:ilvl w:val="0"/>
          <w:numId w:val="21"/>
        </w:numPr>
        <w:spacing w:before="120" w:after="0" w:line="240" w:lineRule="auto"/>
        <w:ind w:left="567" w:hanging="283"/>
        <w:jc w:val="both"/>
        <w:rPr>
          <w:rFonts w:asciiTheme="minorHAnsi" w:hAnsiTheme="minorHAnsi"/>
        </w:rPr>
      </w:pPr>
      <w:r w:rsidRPr="00060ED3">
        <w:rPr>
          <w:rFonts w:asciiTheme="minorHAnsi" w:hAnsiTheme="minorHAnsi"/>
        </w:rPr>
        <w:lastRenderedPageBreak/>
        <w:t xml:space="preserve">identifikáciu projektu, </w:t>
      </w:r>
    </w:p>
    <w:p w14:paraId="19D32E7D" w14:textId="77777777" w:rsidR="00A00620" w:rsidRPr="00060ED3" w:rsidRDefault="00A00620" w:rsidP="00A00620">
      <w:pPr>
        <w:numPr>
          <w:ilvl w:val="0"/>
          <w:numId w:val="21"/>
        </w:numPr>
        <w:spacing w:before="120" w:after="0" w:line="240" w:lineRule="auto"/>
        <w:ind w:left="567" w:hanging="283"/>
        <w:jc w:val="both"/>
        <w:rPr>
          <w:rFonts w:asciiTheme="minorHAnsi" w:hAnsiTheme="minorHAnsi"/>
        </w:rPr>
      </w:pPr>
      <w:r w:rsidRPr="00060ED3">
        <w:rPr>
          <w:rFonts w:asciiTheme="minorHAnsi" w:hAnsiTheme="minorHAnsi"/>
        </w:rPr>
        <w:t>názov subjektu,</w:t>
      </w:r>
    </w:p>
    <w:p w14:paraId="55AB2E8D" w14:textId="77777777" w:rsidR="00A00620" w:rsidRPr="00060ED3" w:rsidRDefault="00A00620" w:rsidP="00A00620">
      <w:pPr>
        <w:numPr>
          <w:ilvl w:val="0"/>
          <w:numId w:val="21"/>
        </w:numPr>
        <w:spacing w:before="120" w:after="0" w:line="240" w:lineRule="auto"/>
        <w:ind w:left="568" w:hanging="284"/>
        <w:jc w:val="both"/>
        <w:rPr>
          <w:rFonts w:asciiTheme="minorHAnsi" w:hAnsiTheme="minorHAnsi"/>
        </w:rPr>
      </w:pPr>
      <w:r w:rsidRPr="00060ED3">
        <w:rPr>
          <w:rFonts w:asciiTheme="minorHAnsi" w:hAnsiTheme="minorHAnsi"/>
        </w:rPr>
        <w:t>jednoznačnú identifikáciu zamestnanca a vykonávané pozície (odkaz na položku rozpočtu, z ktorej sú osobné náklady hradené); časové vymedzenie (mesiac a rok, v ktorom bola činnosť realizovaná),</w:t>
      </w:r>
    </w:p>
    <w:p w14:paraId="2325B975" w14:textId="77777777" w:rsidR="00A00620" w:rsidRPr="00060ED3" w:rsidRDefault="00A00620" w:rsidP="00A00620">
      <w:pPr>
        <w:numPr>
          <w:ilvl w:val="0"/>
          <w:numId w:val="21"/>
        </w:numPr>
        <w:spacing w:before="120" w:after="0" w:line="240" w:lineRule="auto"/>
        <w:ind w:left="567" w:hanging="283"/>
        <w:jc w:val="both"/>
        <w:rPr>
          <w:rFonts w:asciiTheme="minorHAnsi" w:hAnsiTheme="minorHAnsi"/>
        </w:rPr>
      </w:pPr>
      <w:r w:rsidRPr="00060ED3">
        <w:rPr>
          <w:rFonts w:asciiTheme="minorHAnsi" w:hAnsiTheme="minorHAnsi"/>
        </w:rPr>
        <w:t>časový rozsah prác podľa zmluvy a popis činností, ktoré sú vykonávané v rámci projektu v jednotlivých dňoch,</w:t>
      </w:r>
    </w:p>
    <w:p w14:paraId="794875FF" w14:textId="77777777" w:rsidR="00A00620" w:rsidRPr="00060ED3" w:rsidRDefault="00A00620" w:rsidP="00A00620">
      <w:pPr>
        <w:numPr>
          <w:ilvl w:val="0"/>
          <w:numId w:val="21"/>
        </w:numPr>
        <w:spacing w:before="120" w:after="0" w:line="240" w:lineRule="auto"/>
        <w:ind w:left="567" w:hanging="283"/>
        <w:jc w:val="both"/>
        <w:rPr>
          <w:rFonts w:asciiTheme="minorHAnsi" w:hAnsiTheme="minorHAnsi"/>
        </w:rPr>
      </w:pPr>
      <w:r w:rsidRPr="00060ED3">
        <w:rPr>
          <w:rFonts w:asciiTheme="minorHAnsi" w:hAnsiTheme="minorHAnsi"/>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Pr="00060ED3">
        <w:rPr>
          <w:rStyle w:val="Odkaznapoznmkupodiarou"/>
          <w:rFonts w:asciiTheme="minorHAnsi" w:hAnsiTheme="minorHAnsi"/>
          <w:sz w:val="22"/>
        </w:rPr>
        <w:footnoteReference w:id="30"/>
      </w:r>
      <w:r w:rsidRPr="00060ED3">
        <w:rPr>
          <w:rFonts w:asciiTheme="minorHAnsi" w:hAnsiTheme="minorHAnsi"/>
        </w:rPr>
        <w:t>,</w:t>
      </w:r>
    </w:p>
    <w:p w14:paraId="6BE3B630" w14:textId="4F82A490" w:rsidR="00A00620" w:rsidRPr="00060ED3" w:rsidRDefault="00A00620" w:rsidP="00A00620">
      <w:pPr>
        <w:numPr>
          <w:ilvl w:val="0"/>
          <w:numId w:val="21"/>
        </w:numPr>
        <w:spacing w:before="120" w:after="0" w:line="240" w:lineRule="auto"/>
        <w:ind w:left="567" w:hanging="283"/>
        <w:jc w:val="both"/>
        <w:rPr>
          <w:rFonts w:asciiTheme="minorHAnsi" w:hAnsiTheme="minorHAnsi"/>
        </w:rPr>
      </w:pPr>
      <w:r w:rsidRPr="00060ED3">
        <w:rPr>
          <w:rFonts w:asciiTheme="minorHAnsi" w:hAnsiTheme="minorHAnsi"/>
        </w:rPr>
        <w:t xml:space="preserve">podpis zamestnanca a štatutárneho orgánu alebo ním poverenou osobou, resp. oprávnenou osobou </w:t>
      </w:r>
      <w:r w:rsidR="0072341F" w:rsidRPr="00060ED3">
        <w:rPr>
          <w:rFonts w:asciiTheme="minorHAnsi" w:hAnsiTheme="minorHAnsi"/>
        </w:rPr>
        <w:t xml:space="preserve">príjemcu </w:t>
      </w:r>
      <w:r w:rsidR="00A323A1" w:rsidRPr="00060ED3">
        <w:rPr>
          <w:rFonts w:asciiTheme="minorHAnsi" w:hAnsiTheme="minorHAnsi"/>
        </w:rPr>
        <w:t>/imp</w:t>
      </w:r>
      <w:r w:rsidR="00E01B40" w:rsidRPr="00060ED3">
        <w:rPr>
          <w:rFonts w:asciiTheme="minorHAnsi" w:hAnsiTheme="minorHAnsi"/>
        </w:rPr>
        <w:t>lementačného subjektu</w:t>
      </w:r>
    </w:p>
    <w:p w14:paraId="19D147B3" w14:textId="77BFC4F7"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Činnosti a objem práce v pracovnom výkaze musia zodpovedať skutočne vykonanej práci v rámci vykazovaného obdobia a v súlade s evidenciou odpracovaného času u</w:t>
      </w:r>
      <w:r w:rsidR="00C16E0D" w:rsidRPr="00060ED3">
        <w:rPr>
          <w:rFonts w:asciiTheme="minorHAnsi" w:hAnsiTheme="minorHAnsi"/>
        </w:rPr>
        <w:t xml:space="preserve"> príjemcu </w:t>
      </w:r>
      <w:r w:rsidR="00E01B40" w:rsidRPr="00060ED3">
        <w:rPr>
          <w:rFonts w:asciiTheme="minorHAnsi" w:hAnsiTheme="minorHAnsi"/>
        </w:rPr>
        <w:t>/</w:t>
      </w:r>
      <w:r w:rsidR="00C16E0D" w:rsidRPr="00060ED3">
        <w:rPr>
          <w:rFonts w:asciiTheme="minorHAnsi" w:hAnsiTheme="minorHAnsi"/>
        </w:rPr>
        <w:t xml:space="preserve"> </w:t>
      </w:r>
      <w:r w:rsidR="00E01B40" w:rsidRPr="00060ED3">
        <w:rPr>
          <w:rFonts w:asciiTheme="minorHAnsi" w:hAnsiTheme="minorHAnsi"/>
        </w:rPr>
        <w:t>implementačného subjektu</w:t>
      </w:r>
      <w:r w:rsidRPr="00060ED3">
        <w:rPr>
          <w:rFonts w:asciiTheme="minorHAnsi" w:hAnsiTheme="minorHAnsi"/>
        </w:rPr>
        <w:t xml:space="preserve">. </w:t>
      </w:r>
    </w:p>
    <w:p w14:paraId="0CB86609" w14:textId="12F43FBA" w:rsidR="00A00620" w:rsidRPr="00060ED3" w:rsidRDefault="00C16E0D" w:rsidP="00A00620">
      <w:pPr>
        <w:spacing w:before="120" w:after="0" w:line="240" w:lineRule="auto"/>
        <w:jc w:val="both"/>
        <w:rPr>
          <w:rFonts w:asciiTheme="minorHAnsi" w:hAnsiTheme="minorHAnsi"/>
        </w:rPr>
      </w:pPr>
      <w:r w:rsidRPr="00060ED3">
        <w:rPr>
          <w:rFonts w:asciiTheme="minorHAnsi" w:hAnsiTheme="minorHAnsi"/>
        </w:rPr>
        <w:t xml:space="preserve">Príjemca </w:t>
      </w:r>
      <w:r w:rsidR="002945FD" w:rsidRPr="00060ED3">
        <w:rPr>
          <w:rFonts w:asciiTheme="minorHAnsi" w:hAnsiTheme="minorHAnsi"/>
        </w:rPr>
        <w:t>/ implementačný subjekt</w:t>
      </w:r>
      <w:r w:rsidR="00A00620" w:rsidRPr="00060ED3">
        <w:rPr>
          <w:rFonts w:asciiTheme="minorHAnsi" w:hAnsiTheme="minorHAnsi"/>
        </w:rPr>
        <w:t xml:space="preserve"> predkladá:</w:t>
      </w:r>
    </w:p>
    <w:p w14:paraId="192F301A" w14:textId="38CEDC41" w:rsidR="00A00620" w:rsidRPr="00060ED3" w:rsidRDefault="00A00620" w:rsidP="00A00620">
      <w:pPr>
        <w:numPr>
          <w:ilvl w:val="0"/>
          <w:numId w:val="26"/>
        </w:numPr>
        <w:spacing w:before="120" w:after="0" w:line="240" w:lineRule="auto"/>
        <w:ind w:left="567" w:hanging="283"/>
        <w:jc w:val="both"/>
        <w:rPr>
          <w:rFonts w:asciiTheme="minorHAnsi" w:hAnsiTheme="minorHAnsi"/>
        </w:rPr>
      </w:pPr>
      <w:r w:rsidRPr="00060ED3">
        <w:rPr>
          <w:rFonts w:asciiTheme="minorHAnsi" w:hAnsiTheme="minorHAnsi"/>
          <w:u w:val="single"/>
        </w:rPr>
        <w:t xml:space="preserve">individuálny pracovný výkaz </w:t>
      </w:r>
      <w:r w:rsidRPr="00060ED3">
        <w:rPr>
          <w:rFonts w:asciiTheme="minorHAnsi" w:hAnsiTheme="minorHAnsi"/>
        </w:rPr>
        <w:t>(ďalej aj „IPV“), ktorý</w:t>
      </w:r>
      <w:r w:rsidR="00556EC1" w:rsidRPr="00060ED3">
        <w:rPr>
          <w:rFonts w:asciiTheme="minorHAnsi" w:hAnsiTheme="minorHAnsi"/>
        </w:rPr>
        <w:t xml:space="preserve"> </w:t>
      </w:r>
      <w:r w:rsidR="005C2FF3">
        <w:rPr>
          <w:rFonts w:asciiTheme="minorHAnsi" w:hAnsiTheme="minorHAnsi"/>
        </w:rPr>
        <w:t>príjemca</w:t>
      </w:r>
      <w:r w:rsidR="002945FD" w:rsidRPr="00060ED3">
        <w:rPr>
          <w:rFonts w:asciiTheme="minorHAnsi" w:hAnsiTheme="minorHAnsi"/>
        </w:rPr>
        <w:t>/implementačný subjekt</w:t>
      </w:r>
      <w:r w:rsidRPr="00060ED3">
        <w:rPr>
          <w:rFonts w:asciiTheme="minorHAnsi" w:hAnsiTheme="minorHAnsi"/>
        </w:rPr>
        <w:t xml:space="preserve"> predkladá za každého zamestnanca, za ktorého žiada preplatenie výdavkov.</w:t>
      </w:r>
    </w:p>
    <w:p w14:paraId="42551E33" w14:textId="6ADE4E95" w:rsidR="00A00620" w:rsidRPr="00060ED3" w:rsidRDefault="00A00620" w:rsidP="00A00620">
      <w:pPr>
        <w:pStyle w:val="Bulletslevel1"/>
        <w:numPr>
          <w:ilvl w:val="0"/>
          <w:numId w:val="0"/>
        </w:numPr>
        <w:jc w:val="both"/>
        <w:rPr>
          <w:rFonts w:asciiTheme="minorHAnsi" w:hAnsiTheme="minorHAnsi"/>
          <w:sz w:val="22"/>
          <w:szCs w:val="22"/>
          <w:lang w:val="sk-SK"/>
        </w:rPr>
      </w:pPr>
      <w:r w:rsidRPr="00060ED3">
        <w:rPr>
          <w:rFonts w:asciiTheme="minorHAnsi" w:hAnsiTheme="minorHAnsi"/>
          <w:sz w:val="22"/>
          <w:szCs w:val="22"/>
          <w:lang w:val="sk-SK"/>
        </w:rPr>
        <w:t>Odporúčaná forma pracovných výkazov a podpornej dokumentácie k osobným výdavko</w:t>
      </w:r>
      <w:r w:rsidR="00C16E0D" w:rsidRPr="00060ED3">
        <w:rPr>
          <w:rFonts w:asciiTheme="minorHAnsi" w:hAnsiTheme="minorHAnsi"/>
          <w:sz w:val="22"/>
          <w:szCs w:val="22"/>
          <w:lang w:val="sk-SK"/>
        </w:rPr>
        <w:t>m</w:t>
      </w:r>
      <w:r w:rsidRPr="00060ED3">
        <w:rPr>
          <w:rFonts w:asciiTheme="minorHAnsi" w:hAnsiTheme="minorHAnsi"/>
          <w:sz w:val="22"/>
          <w:szCs w:val="22"/>
          <w:lang w:val="sk-SK"/>
        </w:rPr>
        <w:t xml:space="preserve"> je uvedená v príloh</w:t>
      </w:r>
      <w:r w:rsidR="00BB3A49">
        <w:rPr>
          <w:rFonts w:asciiTheme="minorHAnsi" w:hAnsiTheme="minorHAnsi"/>
          <w:sz w:val="22"/>
          <w:szCs w:val="22"/>
          <w:lang w:val="sk-SK"/>
        </w:rPr>
        <w:t>e</w:t>
      </w:r>
      <w:r w:rsidRPr="00060ED3">
        <w:rPr>
          <w:rFonts w:asciiTheme="minorHAnsi" w:hAnsiTheme="minorHAnsi"/>
          <w:sz w:val="22"/>
          <w:szCs w:val="22"/>
          <w:lang w:val="sk-SK"/>
        </w:rPr>
        <w:t xml:space="preserve"> </w:t>
      </w:r>
      <w:r w:rsidR="00BB3A49" w:rsidRPr="00BB3A49">
        <w:rPr>
          <w:rFonts w:asciiTheme="minorHAnsi" w:hAnsiTheme="minorHAnsi"/>
          <w:sz w:val="22"/>
          <w:szCs w:val="22"/>
          <w:lang w:val="sk-SK"/>
        </w:rPr>
        <w:t>č. 3 tejto príručky</w:t>
      </w:r>
      <w:r w:rsidRPr="00BB3A49">
        <w:rPr>
          <w:rFonts w:asciiTheme="minorHAnsi" w:hAnsiTheme="minorHAnsi"/>
          <w:sz w:val="22"/>
          <w:szCs w:val="22"/>
          <w:lang w:val="sk-SK"/>
        </w:rPr>
        <w:t>.</w:t>
      </w:r>
      <w:r w:rsidRPr="00060ED3">
        <w:rPr>
          <w:rFonts w:asciiTheme="minorHAnsi" w:hAnsiTheme="minorHAnsi"/>
          <w:sz w:val="22"/>
          <w:szCs w:val="22"/>
          <w:lang w:val="sk-SK"/>
        </w:rPr>
        <w:t xml:space="preserve"> Každý pracovný výkaz je </w:t>
      </w:r>
      <w:r w:rsidR="00556EC1" w:rsidRPr="00060ED3">
        <w:rPr>
          <w:rFonts w:asciiTheme="minorHAnsi" w:hAnsiTheme="minorHAnsi"/>
          <w:sz w:val="22"/>
          <w:szCs w:val="22"/>
          <w:lang w:val="sk-SK"/>
        </w:rPr>
        <w:t>príjemca</w:t>
      </w:r>
      <w:r w:rsidR="002945FD" w:rsidRPr="00060ED3">
        <w:rPr>
          <w:rFonts w:asciiTheme="minorHAnsi" w:hAnsiTheme="minorHAnsi"/>
          <w:sz w:val="22"/>
          <w:szCs w:val="22"/>
          <w:lang w:val="sk-SK"/>
        </w:rPr>
        <w:t>/implementačný subjekt</w:t>
      </w:r>
      <w:r w:rsidRPr="00060ED3">
        <w:rPr>
          <w:rFonts w:asciiTheme="minorHAnsi" w:hAnsiTheme="minorHAnsi"/>
          <w:sz w:val="22"/>
          <w:szCs w:val="22"/>
          <w:lang w:val="sk-SK"/>
        </w:rPr>
        <w:t xml:space="preserve"> povinný vypracovať tak, aby </w:t>
      </w:r>
      <w:r w:rsidR="002945FD" w:rsidRPr="00060ED3">
        <w:rPr>
          <w:rFonts w:asciiTheme="minorHAnsi" w:hAnsiTheme="minorHAnsi"/>
          <w:sz w:val="22"/>
          <w:szCs w:val="22"/>
          <w:lang w:val="sk-SK"/>
        </w:rPr>
        <w:t>SRP</w:t>
      </w:r>
      <w:r w:rsidRPr="00060ED3">
        <w:rPr>
          <w:rFonts w:asciiTheme="minorHAnsi" w:hAnsiTheme="minorHAnsi"/>
          <w:sz w:val="22"/>
          <w:szCs w:val="22"/>
          <w:lang w:val="sk-SK"/>
        </w:rPr>
        <w:t xml:space="preserve"> moh</w:t>
      </w:r>
      <w:r w:rsidR="00C16E0D" w:rsidRPr="00060ED3">
        <w:rPr>
          <w:rFonts w:asciiTheme="minorHAnsi" w:hAnsiTheme="minorHAnsi"/>
          <w:sz w:val="22"/>
          <w:szCs w:val="22"/>
          <w:lang w:val="sk-SK"/>
        </w:rPr>
        <w:t>la</w:t>
      </w:r>
      <w:r w:rsidRPr="00060ED3">
        <w:rPr>
          <w:rFonts w:asciiTheme="minorHAnsi" w:hAnsiTheme="minorHAnsi"/>
          <w:sz w:val="22"/>
          <w:szCs w:val="22"/>
          <w:lang w:val="sk-SK"/>
        </w:rPr>
        <w:t xml:space="preserve"> jednoznačne stanoviť počet hodín odpracovaných na oprávnených činnostiach týkajúcich sa </w:t>
      </w:r>
      <w:r w:rsidR="00B508D6" w:rsidRPr="00060ED3">
        <w:rPr>
          <w:rFonts w:asciiTheme="minorHAnsi" w:hAnsiTheme="minorHAnsi"/>
          <w:sz w:val="22"/>
          <w:szCs w:val="22"/>
          <w:lang w:val="sk-SK"/>
        </w:rPr>
        <w:t>CEF</w:t>
      </w:r>
      <w:r w:rsidRPr="00060ED3">
        <w:rPr>
          <w:rFonts w:asciiTheme="minorHAnsi" w:hAnsiTheme="minorHAnsi"/>
          <w:sz w:val="22"/>
          <w:szCs w:val="22"/>
          <w:lang w:val="sk-SK"/>
        </w:rPr>
        <w:t xml:space="preserve">, resp. % oprávnených osobných výdavkov pre osobu. </w:t>
      </w:r>
    </w:p>
    <w:p w14:paraId="567472AD" w14:textId="6AFE0B85" w:rsidR="00A00620" w:rsidRPr="00060ED3" w:rsidRDefault="002945FD" w:rsidP="00A00620">
      <w:pPr>
        <w:pStyle w:val="Bulletslevel1"/>
        <w:numPr>
          <w:ilvl w:val="0"/>
          <w:numId w:val="0"/>
        </w:numPr>
        <w:jc w:val="both"/>
        <w:rPr>
          <w:rFonts w:asciiTheme="minorHAnsi" w:hAnsiTheme="minorHAnsi"/>
          <w:sz w:val="22"/>
          <w:szCs w:val="22"/>
          <w:lang w:val="sk-SK"/>
        </w:rPr>
      </w:pPr>
      <w:r w:rsidRPr="00060ED3">
        <w:rPr>
          <w:rFonts w:asciiTheme="minorHAnsi" w:hAnsiTheme="minorHAnsi"/>
          <w:sz w:val="22"/>
          <w:szCs w:val="22"/>
          <w:lang w:val="sk-SK"/>
        </w:rPr>
        <w:t>SRP</w:t>
      </w:r>
      <w:r w:rsidR="00A00620" w:rsidRPr="00060ED3">
        <w:rPr>
          <w:rFonts w:asciiTheme="minorHAnsi" w:hAnsiTheme="minorHAnsi"/>
          <w:sz w:val="22"/>
          <w:szCs w:val="22"/>
          <w:lang w:val="sk-SK"/>
        </w:rPr>
        <w:t xml:space="preserve"> je oprávnen</w:t>
      </w:r>
      <w:r w:rsidR="00C16E0D" w:rsidRPr="00060ED3">
        <w:rPr>
          <w:rFonts w:asciiTheme="minorHAnsi" w:hAnsiTheme="minorHAnsi"/>
          <w:sz w:val="22"/>
          <w:szCs w:val="22"/>
          <w:lang w:val="sk-SK"/>
        </w:rPr>
        <w:t>á</w:t>
      </w:r>
      <w:r w:rsidR="00A00620" w:rsidRPr="00060ED3">
        <w:rPr>
          <w:rFonts w:asciiTheme="minorHAnsi" w:hAnsiTheme="minorHAnsi"/>
          <w:sz w:val="22"/>
          <w:szCs w:val="22"/>
          <w:lang w:val="sk-SK"/>
        </w:rPr>
        <w:t xml:space="preserve"> overiť skutočné uhradenie výdavkov nárokovaných v ŽoP aj prostredníctvom finančnej kontroly na mieste. </w:t>
      </w:r>
    </w:p>
    <w:p w14:paraId="4C60431E" w14:textId="4110806F"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Pravidlá oprávnenosti výdavkov pre osobné výdavky definuje </w:t>
      </w:r>
      <w:hyperlink w:anchor="_Osobné_výdavky" w:history="1">
        <w:r w:rsidRPr="00060ED3">
          <w:rPr>
            <w:rFonts w:asciiTheme="minorHAnsi" w:hAnsiTheme="minorHAnsi"/>
          </w:rPr>
          <w:t xml:space="preserve">kapitola </w:t>
        </w:r>
        <w:r w:rsidR="00CD49B8" w:rsidRPr="00060ED3">
          <w:rPr>
            <w:rFonts w:asciiTheme="minorHAnsi" w:hAnsiTheme="minorHAnsi"/>
          </w:rPr>
          <w:t>2</w:t>
        </w:r>
      </w:hyperlink>
      <w:r w:rsidRPr="00060ED3">
        <w:rPr>
          <w:rFonts w:asciiTheme="minorHAnsi" w:hAnsiTheme="minorHAnsi"/>
        </w:rPr>
        <w:t>.</w:t>
      </w:r>
    </w:p>
    <w:p w14:paraId="23FBC1CC" w14:textId="77777777" w:rsidR="00A00620" w:rsidRPr="00060ED3" w:rsidRDefault="00A00620" w:rsidP="00A00620">
      <w:pPr>
        <w:spacing w:before="120" w:after="0" w:line="240" w:lineRule="auto"/>
        <w:jc w:val="both"/>
        <w:rPr>
          <w:rFonts w:asciiTheme="minorHAnsi" w:hAnsiTheme="minorHAnsi"/>
        </w:rPr>
      </w:pPr>
    </w:p>
    <w:p w14:paraId="0C46782B" w14:textId="77777777" w:rsidR="00A00620" w:rsidRPr="00060ED3" w:rsidRDefault="00A00620" w:rsidP="00A00620">
      <w:pPr>
        <w:spacing w:before="120" w:after="0" w:line="240" w:lineRule="auto"/>
        <w:jc w:val="both"/>
        <w:rPr>
          <w:rFonts w:asciiTheme="minorHAnsi" w:hAnsiTheme="minorHAnsi"/>
          <w:b/>
          <w:color w:val="002060"/>
          <w:lang w:eastAsia="sk-SK"/>
        </w:rPr>
      </w:pPr>
      <w:r w:rsidRPr="00060ED3">
        <w:rPr>
          <w:rFonts w:asciiTheme="minorHAnsi" w:hAnsiTheme="minorHAnsi"/>
          <w:b/>
          <w:color w:val="002060"/>
          <w:lang w:eastAsia="sk-SK"/>
        </w:rPr>
        <w:t>Cestovné náhrady</w:t>
      </w:r>
    </w:p>
    <w:p w14:paraId="067CC0EC" w14:textId="77777777" w:rsidR="00A00620" w:rsidRPr="00060ED3" w:rsidRDefault="00A00620" w:rsidP="00A00620">
      <w:pPr>
        <w:spacing w:before="120" w:after="0" w:line="240" w:lineRule="auto"/>
        <w:jc w:val="both"/>
        <w:rPr>
          <w:rFonts w:asciiTheme="minorHAnsi" w:hAnsiTheme="minorHAnsi"/>
          <w:bCs/>
        </w:rPr>
      </w:pPr>
      <w:r w:rsidRPr="00060ED3">
        <w:rPr>
          <w:rFonts w:asciiTheme="minorHAnsi" w:hAnsiTheme="minorHAnsi"/>
        </w:rPr>
        <w:t xml:space="preserve">V rámci </w:t>
      </w:r>
      <w:r w:rsidRPr="00060ED3">
        <w:rPr>
          <w:rFonts w:asciiTheme="minorHAnsi" w:hAnsiTheme="minorHAnsi"/>
          <w:b/>
          <w:u w:val="single"/>
        </w:rPr>
        <w:t>cestovných náhrad</w:t>
      </w:r>
      <w:r w:rsidRPr="00060ED3">
        <w:rPr>
          <w:rFonts w:asciiTheme="minorHAnsi" w:hAnsiTheme="minorHAnsi"/>
        </w:rPr>
        <w:t xml:space="preserve"> (tuzemské a zahraničné pracovné cesty) </w:t>
      </w:r>
      <w:r w:rsidRPr="00060ED3">
        <w:rPr>
          <w:rFonts w:asciiTheme="minorHAnsi" w:hAnsiTheme="minorHAnsi"/>
          <w:bCs/>
        </w:rPr>
        <w:t>je možné tieto výdavky dokladať nasledovným spôsobom:</w:t>
      </w:r>
    </w:p>
    <w:p w14:paraId="7B01D328" w14:textId="42223D21"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 xml:space="preserve">cestovný príkaz, ktorý obsahuje tieto údaje: meno a priezvisko zamestnanca, súhlas s vyslaním na služobnú cestu s podpisom zamestnanca, začiatok cesty, miesto konania, účel cesty, koniec cesty, určený dopravný prostriedok (v prípade osobného automobilu aj typ vozidla s uvedením evidenčného čísla vozidla), uvedenie spolucestujúcich, resp. iné podmienky pracovnej cesty. </w:t>
      </w:r>
    </w:p>
    <w:p w14:paraId="100E92EE" w14:textId="77777777" w:rsidR="00A00620" w:rsidRPr="00060ED3" w:rsidRDefault="00A00620" w:rsidP="00A00620">
      <w:pPr>
        <w:numPr>
          <w:ilvl w:val="0"/>
          <w:numId w:val="19"/>
        </w:numPr>
        <w:spacing w:before="120" w:after="0" w:line="240" w:lineRule="auto"/>
        <w:ind w:left="568" w:hanging="284"/>
        <w:jc w:val="both"/>
        <w:rPr>
          <w:rFonts w:asciiTheme="minorHAnsi" w:hAnsiTheme="minorHAnsi"/>
        </w:rPr>
      </w:pPr>
      <w:r w:rsidRPr="00060ED3">
        <w:rPr>
          <w:rFonts w:asciiTheme="minorHAnsi" w:hAnsiTheme="minorHAnsi"/>
        </w:rPr>
        <w:t>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w:t>
      </w:r>
    </w:p>
    <w:p w14:paraId="1A276F6F" w14:textId="77777777"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lastRenderedPageBreak/>
        <w:t>cestovný lístok, palubný lístok (ak je to relevantné);</w:t>
      </w:r>
    </w:p>
    <w:p w14:paraId="75EAA6EC" w14:textId="77777777"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doklad o úhrade (napr. ubytovania, cestovného a pod.);</w:t>
      </w:r>
    </w:p>
    <w:p w14:paraId="4612B561" w14:textId="77777777"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písomná správa zo služobnej cesty – stručná správa z každej pracovnej cesty, ktorá bude obsahovať kto, kedy a kam cestu vykonal, súvislosť cesty s realizáciou projektu, stručný popis výsledku cesty (závery z rokovania, realizácia aktivity – napr. školenie apod.);</w:t>
      </w:r>
    </w:p>
    <w:p w14:paraId="6228BA67" w14:textId="77777777"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4F83FABA" w14:textId="77777777"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doklad o výške cestovného prostredníctvom verejnej dopravy (napr. cestovný lístok);</w:t>
      </w:r>
    </w:p>
    <w:p w14:paraId="15368E56" w14:textId="77777777"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doklady o ďalších nevyhnutných výdavkoch (napr. taxi služba vrátane písomného zdôvodnenia použitia taxi služby, doklad o zaplatení parkovného, doklad o zakúpení diaľničnej známky, doklad o zaplatení úschovne batožiny apod.);</w:t>
      </w:r>
    </w:p>
    <w:p w14:paraId="68FF27C5" w14:textId="77777777"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spôsob výpočtu oprávnenej výšky výdavku (ak je to relevantné);</w:t>
      </w:r>
    </w:p>
    <w:p w14:paraId="1FA5A90E" w14:textId="77777777"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dohoda o poskytovaní cestovných náhrad (ak relevantné);</w:t>
      </w:r>
    </w:p>
    <w:p w14:paraId="3153348F" w14:textId="77777777" w:rsidR="00A00620" w:rsidRPr="00060ED3" w:rsidRDefault="00A00620" w:rsidP="00A00620">
      <w:pPr>
        <w:numPr>
          <w:ilvl w:val="0"/>
          <w:numId w:val="25"/>
        </w:numPr>
        <w:spacing w:before="120" w:after="0" w:line="240" w:lineRule="auto"/>
        <w:ind w:left="568" w:hanging="284"/>
        <w:jc w:val="both"/>
        <w:rPr>
          <w:rFonts w:asciiTheme="minorHAnsi" w:hAnsiTheme="minorHAnsi"/>
        </w:rPr>
      </w:pPr>
      <w:r w:rsidRPr="00060ED3">
        <w:rPr>
          <w:rFonts w:asciiTheme="minorHAnsi" w:hAnsiTheme="minorHAnsi"/>
        </w:rPr>
        <w:t>účtovný doklad (ak cestovný príkaz nie je účtovným dokladom).</w:t>
      </w:r>
    </w:p>
    <w:p w14:paraId="60142DCF" w14:textId="7A1BCDF5" w:rsidR="00A00620" w:rsidRPr="00060ED3" w:rsidRDefault="00A00620" w:rsidP="00A00620">
      <w:pPr>
        <w:spacing w:before="120" w:after="0" w:line="240" w:lineRule="auto"/>
        <w:jc w:val="both"/>
        <w:rPr>
          <w:rFonts w:asciiTheme="minorHAnsi" w:hAnsiTheme="minorHAnsi"/>
        </w:rPr>
      </w:pPr>
      <w:r w:rsidRPr="00060ED3">
        <w:rPr>
          <w:rFonts w:asciiTheme="minorHAnsi" w:hAnsiTheme="minorHAnsi"/>
        </w:rPr>
        <w:t xml:space="preserve">Pravidlá oprávnenosti výdavkov pre cestovné náhrady definuje </w:t>
      </w:r>
      <w:hyperlink w:anchor="_Cestovné_náhrady" w:history="1">
        <w:r w:rsidRPr="00060ED3">
          <w:rPr>
            <w:rFonts w:asciiTheme="minorHAnsi" w:hAnsiTheme="minorHAnsi"/>
          </w:rPr>
          <w:t>kapitola 2</w:t>
        </w:r>
      </w:hyperlink>
      <w:r w:rsidRPr="00060ED3">
        <w:rPr>
          <w:rFonts w:asciiTheme="minorHAnsi" w:hAnsiTheme="minorHAnsi"/>
        </w:rPr>
        <w:t>.</w:t>
      </w:r>
    </w:p>
    <w:p w14:paraId="6597DA37" w14:textId="5CA8929B" w:rsidR="00784A74" w:rsidRPr="00060ED3" w:rsidRDefault="00784A74" w:rsidP="00784A74">
      <w:pPr>
        <w:pStyle w:val="Nadpis1"/>
        <w:keepLines/>
        <w:pageBreakBefore/>
        <w:shd w:val="clear" w:color="auto" w:fill="1F497D"/>
        <w:tabs>
          <w:tab w:val="clear" w:pos="851"/>
        </w:tabs>
        <w:spacing w:before="120" w:after="0"/>
        <w:ind w:left="432" w:hanging="432"/>
        <w:rPr>
          <w:rFonts w:asciiTheme="minorHAnsi" w:hAnsiTheme="minorHAnsi"/>
          <w:b/>
          <w:color w:val="FFFFFF"/>
          <w:sz w:val="22"/>
          <w:szCs w:val="22"/>
        </w:rPr>
      </w:pPr>
      <w:bookmarkStart w:id="35" w:name="_Toc503796760"/>
      <w:r w:rsidRPr="00060ED3">
        <w:rPr>
          <w:rFonts w:asciiTheme="minorHAnsi" w:hAnsiTheme="minorHAnsi"/>
          <w:b/>
          <w:color w:val="FFFFFF"/>
          <w:sz w:val="22"/>
          <w:szCs w:val="22"/>
          <w:lang w:val="sk-SK"/>
        </w:rPr>
        <w:lastRenderedPageBreak/>
        <w:t>Hospodárnosť výdavkov</w:t>
      </w:r>
      <w:bookmarkEnd w:id="35"/>
    </w:p>
    <w:p w14:paraId="69223B85" w14:textId="77777777" w:rsidR="00A00620" w:rsidRPr="00060ED3" w:rsidRDefault="00A0062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val="sk-SK" w:eastAsia="cs-CZ"/>
        </w:rPr>
      </w:pPr>
      <w:r w:rsidRPr="00060ED3">
        <w:rPr>
          <w:rFonts w:asciiTheme="minorHAnsi" w:hAnsiTheme="minorHAnsi" w:cs="Calibri"/>
          <w:b/>
          <w:bCs/>
          <w:lang w:val="sk-SK" w:eastAsia="cs-CZ"/>
        </w:rPr>
        <w:t>Hospodárnosť</w:t>
      </w:r>
      <w:r w:rsidRPr="00060ED3">
        <w:rPr>
          <w:rFonts w:asciiTheme="minorHAnsi" w:hAnsiTheme="minorHAnsi" w:cs="Calibri"/>
          <w:bCs/>
          <w:lang w:val="sk-SK" w:eastAsia="cs-CZ"/>
        </w:rPr>
        <w:t xml:space="preserve"> -  vynaloženie verejných financií na vykonanie činností alebo obstaranie tovarov, prác a služieb v správnom čase, vo vhodnom množstve a kvalite za najlepšiu cenu.</w:t>
      </w:r>
    </w:p>
    <w:p w14:paraId="61525C05" w14:textId="5E14E50B" w:rsidR="00A00620" w:rsidRPr="00060ED3" w:rsidRDefault="000B6ECE"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val="sk-SK" w:eastAsia="cs-CZ"/>
        </w:rPr>
        <w:t>P</w:t>
      </w:r>
      <w:r w:rsidR="00B21733" w:rsidRPr="00060ED3">
        <w:rPr>
          <w:rFonts w:asciiTheme="minorHAnsi" w:hAnsiTheme="minorHAnsi" w:cs="Calibri"/>
          <w:bCs/>
          <w:lang w:val="sk-SK" w:eastAsia="cs-CZ"/>
        </w:rPr>
        <w:t>ríjemca</w:t>
      </w:r>
      <w:r w:rsidR="00E25BAC" w:rsidRPr="00060ED3">
        <w:rPr>
          <w:rFonts w:asciiTheme="minorHAnsi" w:hAnsiTheme="minorHAnsi" w:cs="Calibri"/>
          <w:bCs/>
          <w:lang w:val="sk-SK" w:eastAsia="cs-CZ"/>
        </w:rPr>
        <w:t>/Implementačný subjekt</w:t>
      </w:r>
      <w:r w:rsidR="00A00620" w:rsidRPr="00060ED3">
        <w:rPr>
          <w:rFonts w:asciiTheme="minorHAnsi" w:hAnsiTheme="minorHAnsi" w:cs="Calibri"/>
          <w:bCs/>
          <w:lang w:eastAsia="cs-CZ"/>
        </w:rPr>
        <w:t xml:space="preserve"> je povinný pri používaní verejných prostriedkov, ktorým je aj </w:t>
      </w:r>
      <w:r w:rsidR="00B21733" w:rsidRPr="00060ED3">
        <w:rPr>
          <w:rFonts w:asciiTheme="minorHAnsi" w:hAnsiTheme="minorHAnsi" w:cs="Calibri"/>
          <w:bCs/>
          <w:lang w:val="sk-SK" w:eastAsia="cs-CZ"/>
        </w:rPr>
        <w:t xml:space="preserve">grant CEF </w:t>
      </w:r>
      <w:r w:rsidR="00A00620" w:rsidRPr="00060ED3">
        <w:rPr>
          <w:rFonts w:asciiTheme="minorHAnsi" w:hAnsiTheme="minorHAnsi" w:cs="Calibri"/>
          <w:bCs/>
          <w:lang w:eastAsia="cs-CZ"/>
        </w:rPr>
        <w:t xml:space="preserve">zachovávať zásadu hospodárnosti, a preto bude </w:t>
      </w:r>
      <w:r w:rsidR="00E25BAC" w:rsidRPr="00060ED3">
        <w:rPr>
          <w:rFonts w:asciiTheme="minorHAnsi" w:hAnsiTheme="minorHAnsi" w:cs="Calibri"/>
          <w:bCs/>
          <w:lang w:val="sk-SK" w:eastAsia="cs-CZ"/>
        </w:rPr>
        <w:t>SRP</w:t>
      </w:r>
      <w:r w:rsidR="00A00620" w:rsidRPr="00060ED3">
        <w:rPr>
          <w:rFonts w:asciiTheme="minorHAnsi" w:hAnsiTheme="minorHAnsi" w:cs="Calibri"/>
          <w:bCs/>
          <w:lang w:eastAsia="cs-CZ"/>
        </w:rPr>
        <w:t xml:space="preserve"> v jednotlivých oblastiach implementácie projektu posudzovať, či navrhnuté výdavky projektu spĺňajú podmienku hospodárnosti</w:t>
      </w:r>
      <w:r w:rsidR="00A00620" w:rsidRPr="00060ED3">
        <w:rPr>
          <w:rStyle w:val="Odkaznapoznmkupodiarou"/>
          <w:rFonts w:asciiTheme="minorHAnsi" w:hAnsiTheme="minorHAnsi" w:cs="Calibri"/>
          <w:bCs/>
          <w:sz w:val="22"/>
          <w:lang w:eastAsia="cs-CZ"/>
        </w:rPr>
        <w:footnoteReference w:id="31"/>
      </w:r>
      <w:r w:rsidR="00A00620" w:rsidRPr="00060ED3">
        <w:rPr>
          <w:rFonts w:asciiTheme="minorHAnsi" w:hAnsiTheme="minorHAnsi" w:cs="Calibri"/>
          <w:bCs/>
          <w:lang w:eastAsia="cs-CZ"/>
        </w:rPr>
        <w:t xml:space="preserve"> a či zodpovedajú obvyklým cenám v danom mieste a čase.</w:t>
      </w:r>
    </w:p>
    <w:p w14:paraId="2FA1170A" w14:textId="74388872" w:rsidR="00A00620" w:rsidRPr="00060ED3" w:rsidRDefault="00A0062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eastAsia="cs-CZ"/>
        </w:rPr>
        <w:t xml:space="preserve">Východiskom pre posudzovanie oprávnenosti výdavkov projektov z pohľadu ich hospodárnosti je </w:t>
      </w:r>
      <w:r w:rsidRPr="00060ED3">
        <w:rPr>
          <w:rFonts w:asciiTheme="minorHAnsi" w:hAnsiTheme="minorHAnsi" w:cs="Calibri"/>
          <w:b/>
          <w:bCs/>
          <w:lang w:eastAsia="cs-CZ"/>
        </w:rPr>
        <w:t>Metodický pokyn CKO č. 18 k overovaniu hospodárnosti výdavkov na programové obdobie 2014 - 2020</w:t>
      </w:r>
      <w:r w:rsidRPr="00060ED3">
        <w:rPr>
          <w:rFonts w:asciiTheme="minorHAnsi" w:hAnsiTheme="minorHAnsi" w:cs="Calibri"/>
          <w:bCs/>
          <w:lang w:eastAsia="cs-CZ"/>
        </w:rPr>
        <w:t>, ktorý formuluje základné pravidlá a postupy pre proces posudzovania zásady hospodárnosti výdavkov projektu</w:t>
      </w:r>
      <w:r w:rsidR="00E25BAC" w:rsidRPr="00060ED3">
        <w:rPr>
          <w:rFonts w:asciiTheme="minorHAnsi" w:hAnsiTheme="minorHAnsi" w:cs="Calibri"/>
          <w:bCs/>
          <w:lang w:val="sk-SK" w:eastAsia="cs-CZ"/>
        </w:rPr>
        <w:t>.</w:t>
      </w:r>
    </w:p>
    <w:p w14:paraId="51FDB1B3" w14:textId="51BED896" w:rsidR="00A00620" w:rsidRPr="00060ED3" w:rsidRDefault="00A0062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val="sk-SK" w:eastAsia="cs-CZ"/>
        </w:rPr>
      </w:pPr>
      <w:r w:rsidRPr="00060ED3">
        <w:rPr>
          <w:rFonts w:asciiTheme="minorHAnsi" w:hAnsiTheme="minorHAnsi" w:cs="Calibri"/>
          <w:bCs/>
          <w:lang w:eastAsia="cs-CZ"/>
        </w:rPr>
        <w:t xml:space="preserve">Nastavenie podmienok vzťahujúcich sa na hospodárnosť výdavkov projektov </w:t>
      </w:r>
      <w:r w:rsidR="00E25BAC" w:rsidRPr="00060ED3">
        <w:rPr>
          <w:rFonts w:asciiTheme="minorHAnsi" w:hAnsiTheme="minorHAnsi" w:cs="Calibri"/>
          <w:bCs/>
          <w:lang w:val="sk-SK" w:eastAsia="cs-CZ"/>
        </w:rPr>
        <w:t>CEF</w:t>
      </w:r>
      <w:r w:rsidR="00E25BAC" w:rsidRPr="00060ED3">
        <w:rPr>
          <w:rFonts w:asciiTheme="minorHAnsi" w:hAnsiTheme="minorHAnsi" w:cs="Calibri"/>
          <w:bCs/>
          <w:lang w:eastAsia="cs-CZ"/>
        </w:rPr>
        <w:t xml:space="preserve"> </w:t>
      </w:r>
      <w:r w:rsidRPr="00060ED3">
        <w:rPr>
          <w:rFonts w:asciiTheme="minorHAnsi" w:hAnsiTheme="minorHAnsi" w:cs="Calibri"/>
          <w:bCs/>
          <w:lang w:eastAsia="cs-CZ"/>
        </w:rPr>
        <w:t>vychádza zo snahy</w:t>
      </w:r>
      <w:r w:rsidR="000B6ECE" w:rsidRPr="00060ED3">
        <w:rPr>
          <w:rFonts w:asciiTheme="minorHAnsi" w:hAnsiTheme="minorHAnsi" w:cs="Calibri"/>
          <w:bCs/>
          <w:lang w:val="sk-SK" w:eastAsia="cs-CZ"/>
        </w:rPr>
        <w:t xml:space="preserve"> MDV SR v pozícii členského štátu</w:t>
      </w:r>
      <w:r w:rsidRPr="00060ED3">
        <w:rPr>
          <w:rFonts w:asciiTheme="minorHAnsi" w:hAnsiTheme="minorHAnsi" w:cs="Calibri"/>
          <w:bCs/>
          <w:lang w:eastAsia="cs-CZ"/>
        </w:rPr>
        <w:t xml:space="preserve"> zabezpečiť efektívny spôsob preukazovania (</w:t>
      </w:r>
      <w:r w:rsidR="00E25BAC" w:rsidRPr="00060ED3">
        <w:rPr>
          <w:rFonts w:asciiTheme="minorHAnsi" w:hAnsiTheme="minorHAnsi" w:cs="Calibri"/>
          <w:bCs/>
          <w:lang w:val="sk-SK" w:eastAsia="cs-CZ"/>
        </w:rPr>
        <w:t>pr</w:t>
      </w:r>
      <w:r w:rsidR="000B6ECE" w:rsidRPr="00060ED3">
        <w:rPr>
          <w:rFonts w:asciiTheme="minorHAnsi" w:hAnsiTheme="minorHAnsi" w:cs="Calibri"/>
          <w:bCs/>
          <w:lang w:val="sk-SK" w:eastAsia="cs-CZ"/>
        </w:rPr>
        <w:t>íjemcu</w:t>
      </w:r>
      <w:r w:rsidR="00B21733" w:rsidRPr="00060ED3">
        <w:rPr>
          <w:rFonts w:asciiTheme="minorHAnsi" w:hAnsiTheme="minorHAnsi" w:cs="Calibri"/>
          <w:bCs/>
          <w:lang w:eastAsia="cs-CZ"/>
        </w:rPr>
        <w:t>/</w:t>
      </w:r>
      <w:r w:rsidR="00E25BAC" w:rsidRPr="00060ED3">
        <w:rPr>
          <w:rFonts w:asciiTheme="minorHAnsi" w:hAnsiTheme="minorHAnsi" w:cs="Calibri"/>
          <w:bCs/>
          <w:lang w:val="sk-SK" w:eastAsia="cs-CZ"/>
        </w:rPr>
        <w:t>implementačného subjektu</w:t>
      </w:r>
      <w:r w:rsidRPr="00060ED3">
        <w:rPr>
          <w:rFonts w:asciiTheme="minorHAnsi" w:hAnsiTheme="minorHAnsi" w:cs="Calibri"/>
          <w:bCs/>
          <w:lang w:eastAsia="cs-CZ"/>
        </w:rPr>
        <w:t xml:space="preserve">) a overovania (zo strany </w:t>
      </w:r>
      <w:r w:rsidR="00E25BAC" w:rsidRPr="00060ED3">
        <w:rPr>
          <w:rFonts w:asciiTheme="minorHAnsi" w:hAnsiTheme="minorHAnsi" w:cs="Calibri"/>
          <w:bCs/>
          <w:lang w:val="sk-SK" w:eastAsia="cs-CZ"/>
        </w:rPr>
        <w:t>SRP</w:t>
      </w:r>
      <w:r w:rsidRPr="00060ED3">
        <w:rPr>
          <w:rFonts w:asciiTheme="minorHAnsi" w:hAnsiTheme="minorHAnsi" w:cs="Calibri"/>
          <w:bCs/>
          <w:lang w:eastAsia="cs-CZ"/>
        </w:rPr>
        <w:t xml:space="preserve">) hospodárnosti výdavkov projektu prostredníctvom využitia finančných limitov </w:t>
      </w:r>
      <w:r w:rsidRPr="00060ED3">
        <w:rPr>
          <w:rFonts w:asciiTheme="minorHAnsi" w:hAnsiTheme="minorHAnsi" w:cs="Calibri"/>
          <w:bCs/>
          <w:lang w:val="sk-SK" w:eastAsia="cs-CZ"/>
        </w:rPr>
        <w:t xml:space="preserve">a ostatných pomocných nástrojov s osobitným </w:t>
      </w:r>
      <w:r w:rsidRPr="00060ED3">
        <w:rPr>
          <w:rFonts w:asciiTheme="minorHAnsi" w:hAnsiTheme="minorHAnsi" w:cs="Calibri"/>
          <w:bCs/>
          <w:lang w:eastAsia="cs-CZ"/>
        </w:rPr>
        <w:t>dôrazom na dodržiavanie zásady ,,hodnota za peniaze/value for money“.</w:t>
      </w:r>
    </w:p>
    <w:p w14:paraId="0C96FC6B" w14:textId="5C0EE33B" w:rsidR="00A00620" w:rsidRPr="00060ED3" w:rsidRDefault="00E25BAC"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val="sk-SK" w:eastAsia="cs-CZ"/>
        </w:rPr>
        <w:t>SRP</w:t>
      </w:r>
      <w:r w:rsidR="00A00620" w:rsidRPr="00060ED3">
        <w:rPr>
          <w:rFonts w:asciiTheme="minorHAnsi" w:hAnsiTheme="minorHAnsi" w:cs="Calibri"/>
          <w:bCs/>
          <w:lang w:eastAsia="cs-CZ"/>
        </w:rPr>
        <w:t xml:space="preserve"> bude posudzovať oprávnenosť výdavkov projektu  z hľadiska hospodárnosti </w:t>
      </w:r>
      <w:r w:rsidR="00054E1A">
        <w:rPr>
          <w:rFonts w:asciiTheme="minorHAnsi" w:hAnsiTheme="minorHAnsi" w:cs="Calibri"/>
          <w:bCs/>
          <w:lang w:val="sk-SK" w:eastAsia="cs-CZ"/>
        </w:rPr>
        <w:t xml:space="preserve">počas celého obdobia prípravy a implementácie projektov, </w:t>
      </w:r>
      <w:r w:rsidR="00A00620" w:rsidRPr="00060ED3">
        <w:rPr>
          <w:rFonts w:asciiTheme="minorHAnsi" w:hAnsiTheme="minorHAnsi" w:cs="Calibri"/>
          <w:bCs/>
          <w:lang w:eastAsia="cs-CZ"/>
        </w:rPr>
        <w:t>primárne v nasledujúcich procesných fázach:</w:t>
      </w:r>
    </w:p>
    <w:p w14:paraId="2187C1D8" w14:textId="77777777" w:rsidR="00B21733" w:rsidRPr="00060ED3" w:rsidRDefault="00A00620" w:rsidP="00A00620">
      <w:pPr>
        <w:pStyle w:val="Odsekzoznamu"/>
        <w:keepNext/>
        <w:tabs>
          <w:tab w:val="left" w:pos="567"/>
        </w:tabs>
        <w:autoSpaceDE w:val="0"/>
        <w:autoSpaceDN w:val="0"/>
        <w:adjustRightInd w:val="0"/>
        <w:spacing w:before="120" w:after="0" w:line="240" w:lineRule="auto"/>
        <w:ind w:left="284"/>
        <w:contextualSpacing w:val="0"/>
        <w:jc w:val="both"/>
        <w:rPr>
          <w:rFonts w:asciiTheme="minorHAnsi" w:hAnsiTheme="minorHAnsi" w:cs="Calibri"/>
          <w:bCs/>
          <w:lang w:val="sk-SK" w:eastAsia="cs-CZ"/>
        </w:rPr>
      </w:pPr>
      <w:r w:rsidRPr="00060ED3">
        <w:rPr>
          <w:rFonts w:asciiTheme="minorHAnsi" w:hAnsiTheme="minorHAnsi" w:cs="Calibri"/>
          <w:bCs/>
          <w:lang w:eastAsia="cs-CZ"/>
        </w:rPr>
        <w:t>a)</w:t>
      </w:r>
      <w:r w:rsidR="00E24809" w:rsidRPr="00060ED3">
        <w:rPr>
          <w:rFonts w:asciiTheme="minorHAnsi" w:hAnsiTheme="minorHAnsi" w:cs="Calibri"/>
          <w:bCs/>
          <w:lang w:val="sk-SK" w:eastAsia="cs-CZ"/>
        </w:rPr>
        <w:t xml:space="preserve"> podpis príslušnej časti žiadosti o udelenie finančnej pomoci z Nástroja na prepájanie Európy na úrovni členského štátu,</w:t>
      </w:r>
    </w:p>
    <w:p w14:paraId="16D3B277" w14:textId="3937D3EC" w:rsidR="00A00620" w:rsidRPr="00060ED3" w:rsidRDefault="00A00620" w:rsidP="00A00620">
      <w:pPr>
        <w:pStyle w:val="Odsekzoznamu"/>
        <w:keepNext/>
        <w:tabs>
          <w:tab w:val="left" w:pos="567"/>
        </w:tabs>
        <w:autoSpaceDE w:val="0"/>
        <w:autoSpaceDN w:val="0"/>
        <w:adjustRightInd w:val="0"/>
        <w:spacing w:before="120" w:after="0" w:line="240" w:lineRule="auto"/>
        <w:ind w:left="284"/>
        <w:contextualSpacing w:val="0"/>
        <w:jc w:val="both"/>
        <w:rPr>
          <w:rFonts w:asciiTheme="minorHAnsi" w:hAnsiTheme="minorHAnsi" w:cs="Calibri"/>
          <w:bCs/>
          <w:lang w:eastAsia="cs-CZ"/>
        </w:rPr>
      </w:pPr>
      <w:r w:rsidRPr="00060ED3">
        <w:rPr>
          <w:rFonts w:asciiTheme="minorHAnsi" w:hAnsiTheme="minorHAnsi" w:cs="Calibri"/>
          <w:bCs/>
          <w:lang w:eastAsia="cs-CZ"/>
        </w:rPr>
        <w:t>b)</w:t>
      </w:r>
      <w:r w:rsidRPr="00060ED3">
        <w:rPr>
          <w:rFonts w:asciiTheme="minorHAnsi" w:hAnsiTheme="minorHAnsi" w:cs="Calibri"/>
          <w:bCs/>
          <w:lang w:eastAsia="cs-CZ"/>
        </w:rPr>
        <w:tab/>
        <w:t>realizácia projektu</w:t>
      </w:r>
      <w:r w:rsidR="00E24809" w:rsidRPr="00060ED3">
        <w:rPr>
          <w:rFonts w:asciiTheme="minorHAnsi" w:hAnsiTheme="minorHAnsi" w:cs="Calibri"/>
          <w:bCs/>
          <w:lang w:val="sk-SK" w:eastAsia="cs-CZ"/>
        </w:rPr>
        <w:t>,</w:t>
      </w:r>
    </w:p>
    <w:p w14:paraId="527233D4" w14:textId="459E3010" w:rsidR="00A00620" w:rsidRPr="00060ED3" w:rsidRDefault="00A00620" w:rsidP="00A00620">
      <w:pPr>
        <w:pStyle w:val="Odsekzoznamu"/>
        <w:keepNext/>
        <w:tabs>
          <w:tab w:val="left" w:pos="567"/>
        </w:tabs>
        <w:autoSpaceDE w:val="0"/>
        <w:autoSpaceDN w:val="0"/>
        <w:adjustRightInd w:val="0"/>
        <w:spacing w:before="120" w:after="0" w:line="240" w:lineRule="auto"/>
        <w:ind w:left="284"/>
        <w:contextualSpacing w:val="0"/>
        <w:jc w:val="both"/>
        <w:rPr>
          <w:rFonts w:asciiTheme="minorHAnsi" w:hAnsiTheme="minorHAnsi" w:cs="Calibri"/>
          <w:bCs/>
          <w:lang w:eastAsia="cs-CZ"/>
        </w:rPr>
      </w:pPr>
      <w:r w:rsidRPr="00060ED3">
        <w:rPr>
          <w:rFonts w:asciiTheme="minorHAnsi" w:hAnsiTheme="minorHAnsi" w:cs="Calibri"/>
          <w:bCs/>
          <w:lang w:eastAsia="cs-CZ"/>
        </w:rPr>
        <w:t>c)</w:t>
      </w:r>
      <w:r w:rsidRPr="00060ED3">
        <w:rPr>
          <w:rFonts w:asciiTheme="minorHAnsi" w:hAnsiTheme="minorHAnsi" w:cs="Calibri"/>
          <w:bCs/>
          <w:lang w:eastAsia="cs-CZ"/>
        </w:rPr>
        <w:tab/>
        <w:t>verejné obstarávanie a obstarávanie nespadajúce pod pravidlá verejného obstarávania</w:t>
      </w:r>
      <w:r w:rsidR="00E24809" w:rsidRPr="00060ED3">
        <w:rPr>
          <w:rFonts w:asciiTheme="minorHAnsi" w:hAnsiTheme="minorHAnsi" w:cs="Calibri"/>
          <w:bCs/>
          <w:lang w:val="sk-SK" w:eastAsia="cs-CZ"/>
        </w:rPr>
        <w:t>.</w:t>
      </w:r>
      <w:r w:rsidRPr="00060ED3">
        <w:rPr>
          <w:rFonts w:asciiTheme="minorHAnsi" w:hAnsiTheme="minorHAnsi" w:cs="Calibri"/>
          <w:bCs/>
          <w:lang w:val="sk-SK" w:eastAsia="cs-CZ"/>
        </w:rPr>
        <w:t xml:space="preserve"> </w:t>
      </w:r>
    </w:p>
    <w:p w14:paraId="023B397D" w14:textId="77777777" w:rsidR="00A00620" w:rsidRPr="00060ED3" w:rsidRDefault="00A0062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p>
    <w:p w14:paraId="35193259" w14:textId="23A45EDA" w:rsidR="00A00620" w:rsidRPr="00060ED3" w:rsidRDefault="00E25BAC"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lang w:val="sk-SK"/>
        </w:rPr>
        <w:t>Pr</w:t>
      </w:r>
      <w:r w:rsidR="000B6ECE" w:rsidRPr="00060ED3">
        <w:rPr>
          <w:rFonts w:asciiTheme="minorHAnsi" w:hAnsiTheme="minorHAnsi"/>
          <w:lang w:val="sk-SK"/>
        </w:rPr>
        <w:t>íjemca</w:t>
      </w:r>
      <w:r w:rsidRPr="00060ED3">
        <w:rPr>
          <w:rFonts w:asciiTheme="minorHAnsi" w:hAnsiTheme="minorHAnsi"/>
          <w:lang w:val="sk-SK"/>
        </w:rPr>
        <w:t>/implementačný subjekt</w:t>
      </w:r>
      <w:r w:rsidR="00A00620" w:rsidRPr="00060ED3">
        <w:rPr>
          <w:rFonts w:asciiTheme="minorHAnsi" w:hAnsiTheme="minorHAnsi"/>
        </w:rPr>
        <w:t xml:space="preserve"> v zmysle osobitných predpisov pri používaní verejných prostriedkov, ktorým </w:t>
      </w:r>
      <w:r w:rsidR="00666D3D" w:rsidRPr="00060ED3">
        <w:rPr>
          <w:rFonts w:asciiTheme="minorHAnsi" w:hAnsiTheme="minorHAnsi"/>
          <w:lang w:val="sk-SK"/>
        </w:rPr>
        <w:t>sú aj prostriedky poskytnuté z Nástroja na prepájanie Európy</w:t>
      </w:r>
      <w:r w:rsidR="00A00620" w:rsidRPr="00060ED3">
        <w:rPr>
          <w:rFonts w:asciiTheme="minorHAnsi" w:hAnsiTheme="minorHAnsi"/>
        </w:rPr>
        <w:t>, zachováva zásadu hospodárnosti</w:t>
      </w:r>
      <w:r w:rsidR="00A00620" w:rsidRPr="00060ED3">
        <w:rPr>
          <w:rStyle w:val="Odkaznapoznmkupodiarou"/>
          <w:rFonts w:asciiTheme="minorHAnsi" w:hAnsiTheme="minorHAnsi"/>
          <w:sz w:val="22"/>
        </w:rPr>
        <w:footnoteReference w:id="32"/>
      </w:r>
      <w:r w:rsidR="00A00620" w:rsidRPr="00060ED3">
        <w:rPr>
          <w:rFonts w:asciiTheme="minorHAnsi" w:hAnsiTheme="minorHAnsi"/>
          <w:lang w:val="sk-SK"/>
        </w:rPr>
        <w:t>.</w:t>
      </w:r>
      <w:r w:rsidR="00A00620" w:rsidRPr="00060ED3">
        <w:rPr>
          <w:rFonts w:asciiTheme="minorHAnsi" w:hAnsiTheme="minorHAnsi"/>
          <w:vertAlign w:val="superscript"/>
          <w:lang w:val="sk-SK"/>
        </w:rPr>
        <w:t xml:space="preserve"> </w:t>
      </w:r>
      <w:r w:rsidRPr="00060ED3">
        <w:rPr>
          <w:rFonts w:asciiTheme="minorHAnsi" w:hAnsiTheme="minorHAnsi"/>
          <w:lang w:val="sk-SK"/>
        </w:rPr>
        <w:t>Pr</w:t>
      </w:r>
      <w:r w:rsidR="000B6ECE" w:rsidRPr="00060ED3">
        <w:rPr>
          <w:rFonts w:asciiTheme="minorHAnsi" w:hAnsiTheme="minorHAnsi"/>
          <w:lang w:val="sk-SK"/>
        </w:rPr>
        <w:t>íjemca</w:t>
      </w:r>
      <w:r w:rsidRPr="00060ED3">
        <w:rPr>
          <w:rFonts w:asciiTheme="minorHAnsi" w:hAnsiTheme="minorHAnsi"/>
          <w:lang w:val="sk-SK"/>
        </w:rPr>
        <w:t>/implementačný subjekt</w:t>
      </w:r>
      <w:r w:rsidRPr="00060ED3">
        <w:rPr>
          <w:rFonts w:asciiTheme="minorHAnsi" w:hAnsiTheme="minorHAnsi"/>
        </w:rPr>
        <w:t xml:space="preserve"> </w:t>
      </w:r>
      <w:r w:rsidR="00A00620" w:rsidRPr="00060ED3">
        <w:rPr>
          <w:rFonts w:asciiTheme="minorHAnsi" w:hAnsiTheme="minorHAnsi" w:cs="Calibri"/>
          <w:bCs/>
          <w:lang w:eastAsia="cs-CZ"/>
        </w:rPr>
        <w:t xml:space="preserve">sa nezbavuje výlučnej a konečnej zodpovednosti za dodržanie zásady hospodárnosti úkonom </w:t>
      </w:r>
      <w:r w:rsidRPr="00060ED3">
        <w:rPr>
          <w:rFonts w:asciiTheme="minorHAnsi" w:hAnsiTheme="minorHAnsi" w:cs="Calibri"/>
          <w:bCs/>
          <w:lang w:val="sk-SK" w:eastAsia="cs-CZ"/>
        </w:rPr>
        <w:t>SRP</w:t>
      </w:r>
      <w:r w:rsidR="00A00620" w:rsidRPr="00060ED3">
        <w:rPr>
          <w:rFonts w:asciiTheme="minorHAnsi" w:hAnsiTheme="minorHAnsi" w:cs="Calibri"/>
          <w:bCs/>
          <w:lang w:eastAsia="cs-CZ"/>
        </w:rPr>
        <w:t xml:space="preserve"> uskutočneným v rámci jednej z vyššie uvedených procesných fáz implementácie, ktorým neidentifikoval</w:t>
      </w:r>
      <w:r w:rsidRPr="00060ED3">
        <w:rPr>
          <w:rFonts w:asciiTheme="minorHAnsi" w:hAnsiTheme="minorHAnsi" w:cs="Calibri"/>
          <w:bCs/>
          <w:lang w:val="sk-SK" w:eastAsia="cs-CZ"/>
        </w:rPr>
        <w:t>a</w:t>
      </w:r>
      <w:r w:rsidR="00A00620" w:rsidRPr="00060ED3">
        <w:rPr>
          <w:rFonts w:asciiTheme="minorHAnsi" w:hAnsiTheme="minorHAnsi" w:cs="Calibri"/>
          <w:bCs/>
          <w:lang w:eastAsia="cs-CZ"/>
        </w:rPr>
        <w:t xml:space="preserve"> porušenie zásady hospodárnosti. </w:t>
      </w:r>
      <w:r w:rsidRPr="00060ED3">
        <w:rPr>
          <w:rFonts w:asciiTheme="minorHAnsi" w:hAnsiTheme="minorHAnsi" w:cs="Calibri"/>
          <w:bCs/>
          <w:lang w:val="sk-SK" w:eastAsia="cs-CZ"/>
        </w:rPr>
        <w:t>SRP</w:t>
      </w:r>
      <w:r w:rsidR="00A00620" w:rsidRPr="00060ED3">
        <w:rPr>
          <w:rFonts w:asciiTheme="minorHAnsi" w:hAnsiTheme="minorHAnsi" w:cs="Calibri"/>
          <w:bCs/>
          <w:lang w:eastAsia="cs-CZ"/>
        </w:rPr>
        <w:t xml:space="preserve"> je oprávnen</w:t>
      </w:r>
      <w:r w:rsidRPr="00060ED3">
        <w:rPr>
          <w:rFonts w:asciiTheme="minorHAnsi" w:hAnsiTheme="minorHAnsi" w:cs="Calibri"/>
          <w:bCs/>
          <w:lang w:val="sk-SK" w:eastAsia="cs-CZ"/>
        </w:rPr>
        <w:t>á</w:t>
      </w:r>
      <w:r w:rsidR="00A00620" w:rsidRPr="00060ED3">
        <w:rPr>
          <w:rFonts w:asciiTheme="minorHAnsi" w:hAnsiTheme="minorHAnsi" w:cs="Calibri"/>
          <w:bCs/>
          <w:lang w:eastAsia="cs-CZ"/>
        </w:rPr>
        <w:t xml:space="preserve"> aj na základe nových, resp. opakovaných úkonov (najmä v prípadoch, ak identifikuje nové skutočnosti, ktoré neboli posúdené v čase pôvodnej kontroly hospodárnosti alebo v prípadoch dodatočného uistenia sa o správnosti výsledku pôvodnej kontroly hospodárnosti) uskutočnených v rámci jednej z vyššie uvedených procesných fáz implementácie uplatniť voči </w:t>
      </w:r>
      <w:r w:rsidR="00666D3D" w:rsidRPr="00060ED3">
        <w:rPr>
          <w:rFonts w:asciiTheme="minorHAnsi" w:hAnsiTheme="minorHAnsi" w:cs="Calibri"/>
          <w:bCs/>
          <w:lang w:val="sk-SK" w:eastAsia="cs-CZ"/>
        </w:rPr>
        <w:t>príjemcovi</w:t>
      </w:r>
      <w:r w:rsidR="00666D3D" w:rsidRPr="00060ED3">
        <w:rPr>
          <w:rFonts w:asciiTheme="minorHAnsi" w:hAnsiTheme="minorHAnsi" w:cs="Calibri"/>
          <w:bCs/>
          <w:lang w:eastAsia="cs-CZ"/>
        </w:rPr>
        <w:t xml:space="preserve"> </w:t>
      </w:r>
      <w:r w:rsidR="00A00620" w:rsidRPr="00060ED3">
        <w:rPr>
          <w:rFonts w:asciiTheme="minorHAnsi" w:hAnsiTheme="minorHAnsi" w:cs="Calibri"/>
          <w:bCs/>
          <w:lang w:eastAsia="cs-CZ"/>
        </w:rPr>
        <w:t>sankcie za nedodržanie zásady hospodárnosti.</w:t>
      </w:r>
    </w:p>
    <w:p w14:paraId="22AD542E" w14:textId="296865E5" w:rsidR="00A00620" w:rsidRPr="00060ED3" w:rsidRDefault="00F139F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val="sk-SK" w:eastAsia="cs-CZ"/>
        </w:rPr>
        <w:t>SRP</w:t>
      </w:r>
      <w:r w:rsidRPr="00060ED3">
        <w:rPr>
          <w:rFonts w:asciiTheme="minorHAnsi" w:hAnsiTheme="minorHAnsi" w:cs="Calibri"/>
          <w:bCs/>
          <w:lang w:eastAsia="cs-CZ"/>
        </w:rPr>
        <w:t xml:space="preserve"> </w:t>
      </w:r>
      <w:r w:rsidR="00A00620" w:rsidRPr="00060ED3">
        <w:rPr>
          <w:rFonts w:asciiTheme="minorHAnsi" w:hAnsiTheme="minorHAnsi" w:cs="Calibri"/>
          <w:bCs/>
          <w:lang w:eastAsia="cs-CZ"/>
        </w:rPr>
        <w:t xml:space="preserve">pri posudzovaní hospodárnosti využíva tzv. </w:t>
      </w:r>
      <w:r w:rsidR="00A00620" w:rsidRPr="00060ED3">
        <w:rPr>
          <w:rFonts w:asciiTheme="minorHAnsi" w:hAnsiTheme="minorHAnsi" w:cs="Calibri"/>
          <w:b/>
          <w:bCs/>
          <w:lang w:eastAsia="cs-CZ"/>
        </w:rPr>
        <w:t>pomocné nástroje</w:t>
      </w:r>
      <w:r w:rsidR="00A00620" w:rsidRPr="00060ED3">
        <w:rPr>
          <w:rFonts w:asciiTheme="minorHAnsi" w:hAnsiTheme="minorHAnsi" w:cs="Calibri"/>
          <w:bCs/>
          <w:lang w:eastAsia="cs-CZ"/>
        </w:rPr>
        <w:t xml:space="preserve">. Pomocné nástroje predstavujú prostriedky, resp. opatrenia, ktoré pomáhajú získať primerané uistenie o tom, že výdavky na realizované sú vynaložené hospodárne. Medzi pomocné nástroje používané v rámci implementácie </w:t>
      </w:r>
      <w:r w:rsidRPr="00060ED3">
        <w:rPr>
          <w:rFonts w:asciiTheme="minorHAnsi" w:hAnsiTheme="minorHAnsi" w:cs="Calibri"/>
          <w:bCs/>
          <w:lang w:val="sk-SK" w:eastAsia="cs-CZ"/>
        </w:rPr>
        <w:t>CEF</w:t>
      </w:r>
      <w:r w:rsidR="008340C6" w:rsidRPr="00060ED3">
        <w:rPr>
          <w:rFonts w:asciiTheme="minorHAnsi" w:hAnsiTheme="minorHAnsi" w:cs="Calibri"/>
          <w:bCs/>
          <w:lang w:val="sk-SK" w:eastAsia="cs-CZ"/>
        </w:rPr>
        <w:t xml:space="preserve"> </w:t>
      </w:r>
      <w:r w:rsidR="00A00620" w:rsidRPr="00060ED3">
        <w:rPr>
          <w:rFonts w:asciiTheme="minorHAnsi" w:hAnsiTheme="minorHAnsi" w:cs="Calibri"/>
          <w:bCs/>
          <w:lang w:eastAsia="cs-CZ"/>
        </w:rPr>
        <w:t>patria:</w:t>
      </w:r>
    </w:p>
    <w:p w14:paraId="6E833D01" w14:textId="4A1A0ABB"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finančné limity na úrovni jednotkových výdavkov (</w:t>
      </w:r>
      <w:hyperlink w:anchor="Príloha1" w:history="1">
        <w:r w:rsidRPr="00060ED3">
          <w:rPr>
            <w:rFonts w:asciiTheme="minorHAnsi" w:hAnsiTheme="minorHAnsi"/>
          </w:rPr>
          <w:t>príloha č.1</w:t>
        </w:r>
      </w:hyperlink>
      <w:r w:rsidRPr="00060ED3">
        <w:rPr>
          <w:rFonts w:asciiTheme="minorHAnsi" w:hAnsiTheme="minorHAnsi" w:cs="Calibri"/>
          <w:bCs/>
          <w:lang w:eastAsia="cs-CZ"/>
        </w:rPr>
        <w:t>),</w:t>
      </w:r>
    </w:p>
    <w:p w14:paraId="3BC83677" w14:textId="641A7FAC"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percentuálne limity na úrovni skupín výdavkov (</w:t>
      </w:r>
      <w:hyperlink w:anchor="Príloha1" w:history="1">
        <w:r w:rsidRPr="00060ED3">
          <w:rPr>
            <w:rFonts w:asciiTheme="minorHAnsi" w:hAnsiTheme="minorHAnsi"/>
          </w:rPr>
          <w:t>príloha č.1</w:t>
        </w:r>
      </w:hyperlink>
      <w:r w:rsidRPr="00060ED3">
        <w:rPr>
          <w:rFonts w:asciiTheme="minorHAnsi" w:hAnsiTheme="minorHAnsi" w:cs="Calibri"/>
          <w:bCs/>
          <w:lang w:eastAsia="cs-CZ"/>
        </w:rPr>
        <w:t>),</w:t>
      </w:r>
    </w:p>
    <w:p w14:paraId="0ADE4AAD" w14:textId="77777777"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lastRenderedPageBreak/>
        <w:t>verejné obstarávanie (povinný pomocný nástroj, ak existuje platná a účinná zmluva s dodávateľom / zhotoviteľom),</w:t>
      </w:r>
    </w:p>
    <w:p w14:paraId="0CE3815A" w14:textId="77777777"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prieskum trhu,</w:t>
      </w:r>
    </w:p>
    <w:p w14:paraId="2D06C677" w14:textId="31B61B48" w:rsidR="00A00620" w:rsidRPr="00060ED3" w:rsidRDefault="00A00620" w:rsidP="008340C6">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expertízne posúdenie (štátna / rezortná expertíza),</w:t>
      </w:r>
    </w:p>
    <w:p w14:paraId="153629AA" w14:textId="26EC2641"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historická analýza cien (aplikácia tohto nástroja podlieha ex-ante odsúhlaseniu</w:t>
      </w:r>
      <w:r w:rsidR="008340C6" w:rsidRPr="00060ED3">
        <w:rPr>
          <w:rFonts w:asciiTheme="minorHAnsi" w:hAnsiTheme="minorHAnsi" w:cs="Calibri"/>
          <w:bCs/>
          <w:lang w:eastAsia="cs-CZ"/>
        </w:rPr>
        <w:t xml:space="preserve"> </w:t>
      </w:r>
      <w:r w:rsidR="00F139F0" w:rsidRPr="00060ED3">
        <w:rPr>
          <w:rFonts w:asciiTheme="minorHAnsi" w:hAnsiTheme="minorHAnsi" w:cs="Calibri"/>
          <w:bCs/>
          <w:lang w:eastAsia="cs-CZ"/>
        </w:rPr>
        <w:t>SRP</w:t>
      </w:r>
      <w:r w:rsidRPr="00060ED3">
        <w:rPr>
          <w:rFonts w:asciiTheme="minorHAnsi" w:hAnsiTheme="minorHAnsi" w:cs="Calibri"/>
          <w:bCs/>
          <w:lang w:eastAsia="cs-CZ"/>
        </w:rPr>
        <w:t>),</w:t>
      </w:r>
    </w:p>
    <w:p w14:paraId="59E92A36" w14:textId="217A0A66" w:rsidR="00A00620" w:rsidRPr="00060ED3" w:rsidRDefault="00A00620" w:rsidP="00A00620">
      <w:pPr>
        <w:numPr>
          <w:ilvl w:val="0"/>
          <w:numId w:val="30"/>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iné nástroje overenia hospodárnosti a efektívnosti výdavkov (aplikácia tohto nástroja podlieha ex-ante odsúhlaseniu </w:t>
      </w:r>
      <w:r w:rsidR="00F139F0" w:rsidRPr="00060ED3">
        <w:rPr>
          <w:rFonts w:asciiTheme="minorHAnsi" w:hAnsiTheme="minorHAnsi" w:cs="Calibri"/>
          <w:bCs/>
          <w:lang w:eastAsia="cs-CZ"/>
        </w:rPr>
        <w:t>SRP</w:t>
      </w:r>
      <w:r w:rsidRPr="00060ED3">
        <w:rPr>
          <w:rFonts w:asciiTheme="minorHAnsi" w:hAnsiTheme="minorHAnsi" w:cs="Calibri"/>
          <w:bCs/>
          <w:lang w:eastAsia="cs-CZ"/>
        </w:rPr>
        <w:t>).</w:t>
      </w:r>
    </w:p>
    <w:p w14:paraId="1F1286FF" w14:textId="77777777" w:rsidR="00A00620" w:rsidRPr="00060ED3" w:rsidRDefault="00A00620" w:rsidP="00A00620">
      <w:pPr>
        <w:spacing w:before="120" w:after="0" w:line="240" w:lineRule="auto"/>
        <w:jc w:val="both"/>
        <w:rPr>
          <w:rFonts w:asciiTheme="minorHAnsi" w:hAnsiTheme="minorHAnsi"/>
          <w:color w:val="002060"/>
          <w:lang w:eastAsia="sk-SK"/>
        </w:rPr>
      </w:pPr>
      <w:r w:rsidRPr="00060ED3">
        <w:rPr>
          <w:rFonts w:asciiTheme="minorHAnsi" w:hAnsiTheme="minorHAnsi"/>
          <w:b/>
          <w:color w:val="002060"/>
          <w:lang w:eastAsia="sk-SK"/>
        </w:rPr>
        <w:t>Finančné a percentuálne limity</w:t>
      </w:r>
      <w:r w:rsidRPr="00060ED3">
        <w:rPr>
          <w:rFonts w:asciiTheme="minorHAnsi" w:hAnsiTheme="minorHAnsi"/>
          <w:color w:val="002060"/>
          <w:lang w:eastAsia="sk-SK"/>
        </w:rPr>
        <w:t xml:space="preserve"> </w:t>
      </w:r>
    </w:p>
    <w:p w14:paraId="24D1B7A9" w14:textId="77777777" w:rsidR="00A00620" w:rsidRPr="00060ED3" w:rsidRDefault="00A00620" w:rsidP="00A00620">
      <w:pPr>
        <w:pStyle w:val="Odsekzoznamu"/>
        <w:keepNext/>
        <w:autoSpaceDE w:val="0"/>
        <w:autoSpaceDN w:val="0"/>
        <w:adjustRightInd w:val="0"/>
        <w:spacing w:before="120" w:after="0" w:line="240" w:lineRule="auto"/>
        <w:ind w:left="0"/>
        <w:contextualSpacing w:val="0"/>
        <w:jc w:val="both"/>
        <w:rPr>
          <w:rFonts w:asciiTheme="minorHAnsi" w:hAnsiTheme="minorHAnsi" w:cs="Calibri"/>
          <w:bCs/>
          <w:lang w:eastAsia="cs-CZ"/>
        </w:rPr>
      </w:pPr>
      <w:r w:rsidRPr="00060ED3">
        <w:rPr>
          <w:rFonts w:asciiTheme="minorHAnsi" w:hAnsiTheme="minorHAnsi" w:cs="Calibri"/>
          <w:bCs/>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060ED3">
        <w:rPr>
          <w:rFonts w:asciiTheme="minorHAnsi" w:hAnsiTheme="minorHAnsi" w:cs="Calibri"/>
          <w:b/>
          <w:bCs/>
          <w:u w:val="single"/>
          <w:lang w:eastAsia="cs-CZ"/>
        </w:rPr>
        <w:t>neoprávnené</w:t>
      </w:r>
      <w:r w:rsidRPr="00060ED3">
        <w:rPr>
          <w:rFonts w:asciiTheme="minorHAnsi" w:hAnsiTheme="minorHAnsi" w:cs="Calibri"/>
          <w:b/>
          <w:bCs/>
          <w:lang w:eastAsia="cs-CZ"/>
        </w:rPr>
        <w:t>.</w:t>
      </w:r>
    </w:p>
    <w:p w14:paraId="1C7F8BC3" w14:textId="77777777" w:rsidR="00A00620" w:rsidRPr="00060ED3" w:rsidRDefault="00A00620" w:rsidP="00A00620">
      <w:pPr>
        <w:spacing w:before="120" w:after="0" w:line="240" w:lineRule="auto"/>
        <w:jc w:val="both"/>
        <w:rPr>
          <w:rFonts w:asciiTheme="minorHAnsi" w:hAnsiTheme="minorHAnsi"/>
          <w:lang w:eastAsia="sk-SK"/>
        </w:rPr>
      </w:pPr>
      <w:r w:rsidRPr="00060ED3">
        <w:rPr>
          <w:rFonts w:asciiTheme="minorHAnsi" w:hAnsiTheme="minorHAnsi" w:cs="Calibri"/>
          <w:bCs/>
          <w:lang w:eastAsia="cs-CZ"/>
        </w:rPr>
        <w:t>Limitovanie oprávnenej výšky výdavkov sa používajú v nasledovných prípadoch:</w:t>
      </w:r>
    </w:p>
    <w:p w14:paraId="6421889C" w14:textId="77777777" w:rsidR="00A00620" w:rsidRPr="00060ED3" w:rsidRDefault="00A00620" w:rsidP="00A00620">
      <w:pPr>
        <w:numPr>
          <w:ilvl w:val="0"/>
          <w:numId w:val="28"/>
        </w:num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stanovenie </w:t>
      </w:r>
      <w:r w:rsidRPr="00060ED3">
        <w:rPr>
          <w:rFonts w:asciiTheme="minorHAnsi" w:hAnsiTheme="minorHAnsi" w:cs="Calibri"/>
          <w:b/>
          <w:bCs/>
          <w:lang w:eastAsia="cs-CZ"/>
        </w:rPr>
        <w:t>finančných limitov na úrovni jednotkových výdavkov</w:t>
      </w:r>
      <w:r w:rsidRPr="00060ED3" w:rsidDel="000D31F4">
        <w:rPr>
          <w:rFonts w:asciiTheme="minorHAnsi" w:hAnsiTheme="minorHAnsi" w:cs="Calibri"/>
          <w:bCs/>
          <w:lang w:eastAsia="cs-CZ"/>
        </w:rPr>
        <w:t xml:space="preserve"> </w:t>
      </w:r>
      <w:r w:rsidRPr="00060ED3">
        <w:rPr>
          <w:rFonts w:asciiTheme="minorHAnsi" w:hAnsiTheme="minorHAnsi" w:cs="Calibri"/>
          <w:bCs/>
          <w:lang w:eastAsia="cs-CZ"/>
        </w:rPr>
        <w:t>(napr. finančný limit na hrubú hodinovú mzdu, na dodanie a inštaláciu veľkoplošnej reklamnej tabule, atď.);</w:t>
      </w:r>
    </w:p>
    <w:p w14:paraId="7582C187" w14:textId="4A214FF8" w:rsidR="00A00620" w:rsidRPr="00060ED3" w:rsidRDefault="00A00620" w:rsidP="00A00620">
      <w:pPr>
        <w:numPr>
          <w:ilvl w:val="0"/>
          <w:numId w:val="28"/>
        </w:numPr>
        <w:tabs>
          <w:tab w:val="left" w:pos="426"/>
        </w:tabs>
        <w:spacing w:before="120" w:after="0" w:line="240" w:lineRule="auto"/>
        <w:jc w:val="both"/>
        <w:rPr>
          <w:rFonts w:asciiTheme="minorHAnsi" w:hAnsiTheme="minorHAnsi"/>
          <w:lang w:eastAsia="sk-SK"/>
        </w:rPr>
      </w:pPr>
      <w:r w:rsidRPr="00060ED3">
        <w:rPr>
          <w:rFonts w:asciiTheme="minorHAnsi" w:hAnsiTheme="minorHAnsi" w:cs="Calibri"/>
          <w:bCs/>
          <w:lang w:eastAsia="cs-CZ"/>
        </w:rPr>
        <w:t>stanovenie percentuálnych limitov pre skupinu výdavkov (napr. percentuálny limit na výšku nepriamych výdavkov projektu s ohľadom na priame výdavky projektu</w:t>
      </w:r>
      <w:r w:rsidR="00C068F3">
        <w:rPr>
          <w:rFonts w:asciiTheme="minorHAnsi" w:hAnsiTheme="minorHAnsi" w:cs="Calibri"/>
          <w:bCs/>
          <w:lang w:eastAsia="cs-CZ"/>
        </w:rPr>
        <w:t xml:space="preserve"> </w:t>
      </w:r>
      <w:r w:rsidRPr="00060ED3">
        <w:rPr>
          <w:rFonts w:asciiTheme="minorHAnsi" w:hAnsiTheme="minorHAnsi" w:cs="Calibri"/>
          <w:bCs/>
          <w:lang w:eastAsia="cs-CZ"/>
        </w:rPr>
        <w:t>atď.)</w:t>
      </w:r>
      <w:r w:rsidRPr="00060ED3">
        <w:rPr>
          <w:rFonts w:asciiTheme="minorHAnsi" w:hAnsiTheme="minorHAnsi"/>
          <w:vertAlign w:val="superscript"/>
          <w:lang w:eastAsia="sk-SK"/>
        </w:rPr>
        <w:t xml:space="preserve"> </w:t>
      </w:r>
      <w:r w:rsidRPr="00060ED3">
        <w:rPr>
          <w:rFonts w:asciiTheme="minorHAnsi" w:hAnsiTheme="minorHAnsi"/>
          <w:vertAlign w:val="superscript"/>
          <w:lang w:eastAsia="sk-SK"/>
        </w:rPr>
        <w:footnoteReference w:id="33"/>
      </w:r>
      <w:r w:rsidRPr="00060ED3">
        <w:rPr>
          <w:rFonts w:asciiTheme="minorHAnsi" w:hAnsiTheme="minorHAnsi"/>
          <w:lang w:eastAsia="sk-SK"/>
        </w:rPr>
        <w:t>.</w:t>
      </w:r>
    </w:p>
    <w:p w14:paraId="344757B9" w14:textId="77777777"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
          <w:bCs/>
          <w:lang w:eastAsia="cs-CZ"/>
        </w:rPr>
        <w:t>Dodržaním stanoveného finančného limitu pre jednotkový výdavok</w:t>
      </w:r>
      <w:r w:rsidRPr="00060ED3" w:rsidDel="000D31F4">
        <w:rPr>
          <w:rFonts w:asciiTheme="minorHAnsi" w:hAnsiTheme="minorHAnsi" w:cs="Calibri"/>
          <w:b/>
          <w:bCs/>
          <w:lang w:eastAsia="cs-CZ"/>
        </w:rPr>
        <w:t xml:space="preserve"> </w:t>
      </w:r>
      <w:r w:rsidRPr="00060ED3">
        <w:rPr>
          <w:rFonts w:asciiTheme="minorHAnsi" w:hAnsiTheme="minorHAnsi" w:cs="Calibri"/>
          <w:b/>
          <w:bCs/>
          <w:lang w:eastAsia="cs-CZ"/>
        </w:rPr>
        <w:t>sa tento považuje za hospodárny.</w:t>
      </w:r>
      <w:r w:rsidRPr="00060ED3">
        <w:rPr>
          <w:rFonts w:asciiTheme="minorHAnsi" w:hAnsiTheme="minorHAnsi"/>
          <w:b/>
          <w:lang w:eastAsia="sk-SK"/>
        </w:rPr>
        <w:t xml:space="preserve"> </w:t>
      </w:r>
      <w:r w:rsidRPr="00060ED3">
        <w:rPr>
          <w:rFonts w:asciiTheme="minorHAnsi" w:hAnsiTheme="minorHAnsi" w:cs="Calibri"/>
          <w:bCs/>
          <w:lang w:eastAsia="cs-CZ"/>
        </w:rPr>
        <w:t>Uvedené sa</w:t>
      </w:r>
      <w:r w:rsidRPr="00060ED3">
        <w:rPr>
          <w:rFonts w:asciiTheme="minorHAnsi" w:hAnsiTheme="minorHAnsi"/>
          <w:lang w:eastAsia="sk-SK"/>
        </w:rPr>
        <w:t xml:space="preserve"> </w:t>
      </w:r>
      <w:r w:rsidRPr="00060ED3">
        <w:rPr>
          <w:rFonts w:asciiTheme="minorHAnsi" w:hAnsiTheme="minorHAnsi" w:cs="Calibri"/>
          <w:b/>
          <w:bCs/>
          <w:lang w:eastAsia="cs-CZ"/>
        </w:rPr>
        <w:t>nevzťahuje</w:t>
      </w:r>
      <w:r w:rsidRPr="00060ED3">
        <w:rPr>
          <w:rFonts w:asciiTheme="minorHAnsi" w:hAnsiTheme="minorHAnsi"/>
          <w:lang w:eastAsia="sk-SK"/>
        </w:rPr>
        <w:t xml:space="preserve"> </w:t>
      </w:r>
      <w:r w:rsidRPr="00060ED3">
        <w:rPr>
          <w:rFonts w:asciiTheme="minorHAnsi" w:hAnsiTheme="minorHAnsi" w:cs="Calibri"/>
          <w:bCs/>
          <w:lang w:eastAsia="cs-CZ"/>
        </w:rPr>
        <w:t>na percentuálne limity stanovené pre jednotlivé skupiny výdavkov, ktorých primárnym cieľom je obmedzenie výšky (podielu) určitých špecifických typov / skupín výdavkov a nie preukázanie hospodárnosti výdavku.</w:t>
      </w:r>
    </w:p>
    <w:p w14:paraId="2FFD1B77" w14:textId="77777777"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Prehľad stanovených finančných / percentuálnych limitov pre vybrané výdavky / skupiny výdavkov je uvedený v </w:t>
      </w:r>
      <w:hyperlink w:anchor="Príloha1" w:history="1">
        <w:r w:rsidRPr="00060ED3">
          <w:rPr>
            <w:rFonts w:asciiTheme="minorHAnsi" w:hAnsiTheme="minorHAnsi"/>
          </w:rPr>
          <w:t>prílohe č. 1</w:t>
        </w:r>
      </w:hyperlink>
      <w:r w:rsidRPr="00060ED3">
        <w:rPr>
          <w:rFonts w:asciiTheme="minorHAnsi" w:hAnsiTheme="minorHAnsi" w:cs="Calibri"/>
          <w:bCs/>
          <w:lang w:eastAsia="cs-CZ"/>
        </w:rPr>
        <w:t>. Stanovené konkrétne hodnoty finančných limitov môžu byť aktualizované v závislosti od vývoja trhových cien.</w:t>
      </w:r>
    </w:p>
    <w:p w14:paraId="1C13741B" w14:textId="77777777" w:rsidR="00A00620" w:rsidRPr="00060ED3" w:rsidRDefault="00A00620" w:rsidP="00A00620">
      <w:pPr>
        <w:spacing w:before="120" w:after="0" w:line="240" w:lineRule="auto"/>
        <w:rPr>
          <w:rFonts w:asciiTheme="minorHAnsi" w:hAnsiTheme="minorHAnsi"/>
          <w:b/>
          <w:color w:val="002060"/>
          <w:lang w:eastAsia="sk-SK"/>
        </w:rPr>
      </w:pPr>
      <w:r w:rsidRPr="00060ED3">
        <w:rPr>
          <w:rFonts w:asciiTheme="minorHAnsi" w:hAnsiTheme="minorHAnsi"/>
          <w:b/>
          <w:color w:val="002060"/>
          <w:lang w:eastAsia="sk-SK"/>
        </w:rPr>
        <w:t>Zrealizované verejné obstarávanie</w:t>
      </w:r>
    </w:p>
    <w:p w14:paraId="3159FB6A" w14:textId="77777777"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Vo všeobecnosti platí, že v prípade výdavkov spadajúcich pod pravidlá verejného obstarávania, sú na financovanie oprávnené výdavky do výšky, ktorá bola stanovená verejným obstarávaním.</w:t>
      </w:r>
    </w:p>
    <w:p w14:paraId="640ECF8C" w14:textId="60DB0965"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V prípade, ak žiadateľ ukončil proces VO pred </w:t>
      </w:r>
      <w:r w:rsidR="000B6ECE" w:rsidRPr="00060ED3">
        <w:rPr>
          <w:rFonts w:asciiTheme="minorHAnsi" w:hAnsiTheme="minorHAnsi" w:cs="Calibri"/>
          <w:bCs/>
          <w:lang w:eastAsia="cs-CZ"/>
        </w:rPr>
        <w:t>schválením žiadosti o udelenie finančnej pomoci z CEF</w:t>
      </w:r>
      <w:r w:rsidRPr="00060ED3">
        <w:rPr>
          <w:rFonts w:asciiTheme="minorHAnsi" w:hAnsiTheme="minorHAnsi" w:cs="Calibri"/>
          <w:bCs/>
          <w:lang w:eastAsia="cs-CZ"/>
        </w:rPr>
        <w:t>, je oprávnený preukázať hospodárnosť predmetných výdavkov na základe výsledku zrealizovaného VO. V takom prípade žiadateľ stanoví v</w:t>
      </w:r>
      <w:r w:rsidR="000B6ECE" w:rsidRPr="00060ED3">
        <w:rPr>
          <w:rFonts w:asciiTheme="minorHAnsi" w:hAnsiTheme="minorHAnsi" w:cs="Calibri"/>
          <w:bCs/>
          <w:lang w:eastAsia="cs-CZ"/>
        </w:rPr>
        <w:t> príslušnej časti</w:t>
      </w:r>
      <w:r w:rsidRPr="00060ED3">
        <w:rPr>
          <w:rFonts w:asciiTheme="minorHAnsi" w:hAnsiTheme="minorHAnsi" w:cs="Calibri"/>
          <w:bCs/>
          <w:lang w:eastAsia="cs-CZ"/>
        </w:rPr>
        <w:t xml:space="preserve"> </w:t>
      </w:r>
      <w:r w:rsidR="000B6ECE" w:rsidRPr="00060ED3">
        <w:rPr>
          <w:rFonts w:asciiTheme="minorHAnsi" w:hAnsiTheme="minorHAnsi" w:cs="Calibri"/>
          <w:bCs/>
          <w:lang w:eastAsia="cs-CZ"/>
        </w:rPr>
        <w:t xml:space="preserve">žiadosti </w:t>
      </w:r>
      <w:r w:rsidRPr="00060ED3">
        <w:rPr>
          <w:rFonts w:asciiTheme="minorHAnsi" w:hAnsiTheme="minorHAnsi" w:cs="Calibri"/>
          <w:bCs/>
          <w:lang w:eastAsia="cs-CZ"/>
        </w:rPr>
        <w:t>výšku oprávnených výdavkov v zmysle ukončeného verejného obstarávania podľa zákona o VO.</w:t>
      </w:r>
    </w:p>
    <w:p w14:paraId="273D16FC" w14:textId="77777777"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Týmto nie je dotknutá povinnosť dodržania stanovených finančných limitov.</w:t>
      </w:r>
    </w:p>
    <w:p w14:paraId="6DA79550" w14:textId="64C6D0F8"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V prípade zrealizovaného verejného obstarávania (existuje platná a účinná zmluva</w:t>
      </w:r>
      <w:r w:rsidR="00206EED">
        <w:rPr>
          <w:rFonts w:asciiTheme="minorHAnsi" w:hAnsiTheme="minorHAnsi" w:cs="Calibri"/>
          <w:bCs/>
          <w:lang w:eastAsia="cs-CZ"/>
        </w:rPr>
        <w:t xml:space="preserve"> / objednávka</w:t>
      </w:r>
      <w:r w:rsidRPr="00060ED3">
        <w:rPr>
          <w:rFonts w:asciiTheme="minorHAnsi" w:hAnsiTheme="minorHAnsi" w:cs="Calibri"/>
          <w:bCs/>
          <w:lang w:eastAsia="cs-CZ"/>
        </w:rPr>
        <w:t xml:space="preserve"> s dodávateľom / zhotoviteľom) sa overuje dodržanie zásady hospodárnosti a efektívnosti v dvoch úrovniach, a to:</w:t>
      </w:r>
    </w:p>
    <w:p w14:paraId="5118211D" w14:textId="17524D8D"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1) porovnaním všetkých cien (výsledných aj čiastkových) uvedených v zmluve / rámcovej dohode s úspešným uchádzačom (dodávateľom / zhotoviteľom) s cenami uvedenými v rozpočte projektu</w:t>
      </w:r>
      <w:r w:rsidR="000B6ECE" w:rsidRPr="00060ED3">
        <w:rPr>
          <w:rFonts w:asciiTheme="minorHAnsi" w:hAnsiTheme="minorHAnsi" w:cs="Calibri"/>
          <w:bCs/>
          <w:lang w:eastAsia="cs-CZ"/>
        </w:rPr>
        <w:t>,</w:t>
      </w:r>
    </w:p>
    <w:p w14:paraId="25BB238A" w14:textId="3A4BAEC2" w:rsidR="00A00620"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2) porovnaním výslednej ceny uvedenej v zmluve </w:t>
      </w:r>
      <w:r w:rsidR="00206EED">
        <w:rPr>
          <w:rFonts w:asciiTheme="minorHAnsi" w:hAnsiTheme="minorHAnsi" w:cs="Calibri"/>
          <w:bCs/>
          <w:lang w:eastAsia="cs-CZ"/>
        </w:rPr>
        <w:t xml:space="preserve">/objednávke </w:t>
      </w:r>
      <w:r w:rsidRPr="00060ED3">
        <w:rPr>
          <w:rFonts w:asciiTheme="minorHAnsi" w:hAnsiTheme="minorHAnsi" w:cs="Calibri"/>
          <w:bCs/>
          <w:lang w:eastAsia="cs-CZ"/>
        </w:rPr>
        <w:t>/ rámcovej dohode s úspešným uchádzačom (dodávateľom / zhotoviteľom) s predpokladanou hodnotou zákazky (PHZ) stanovenou v súlade so zákonom o verejnom obstarávaní a o zmene a doplnení niektorých zákonov v znení neskorších predpisov (ZVO).</w:t>
      </w:r>
    </w:p>
    <w:p w14:paraId="30EC6880" w14:textId="77777777" w:rsidR="00B62F77" w:rsidRPr="00060ED3" w:rsidRDefault="00B62F77" w:rsidP="00A00620">
      <w:pPr>
        <w:spacing w:before="120" w:after="0" w:line="240" w:lineRule="auto"/>
        <w:jc w:val="both"/>
        <w:rPr>
          <w:rFonts w:asciiTheme="minorHAnsi" w:hAnsiTheme="minorHAnsi" w:cs="Calibri"/>
          <w:bCs/>
          <w:lang w:eastAsia="cs-CZ"/>
        </w:rPr>
      </w:pPr>
    </w:p>
    <w:p w14:paraId="174F1BFC" w14:textId="77777777" w:rsidR="00A00620" w:rsidRPr="00060ED3" w:rsidRDefault="00A00620" w:rsidP="00A00620">
      <w:pPr>
        <w:spacing w:before="120" w:after="0" w:line="240" w:lineRule="auto"/>
        <w:jc w:val="both"/>
        <w:rPr>
          <w:rFonts w:asciiTheme="minorHAnsi" w:hAnsiTheme="minorHAnsi"/>
          <w:b/>
          <w:color w:val="002060"/>
          <w:lang w:eastAsia="sk-SK"/>
        </w:rPr>
      </w:pPr>
      <w:r w:rsidRPr="00060ED3">
        <w:rPr>
          <w:rFonts w:asciiTheme="minorHAnsi" w:hAnsiTheme="minorHAnsi"/>
          <w:b/>
          <w:color w:val="002060"/>
          <w:lang w:eastAsia="sk-SK"/>
        </w:rPr>
        <w:lastRenderedPageBreak/>
        <w:t>Prieskum trhu</w:t>
      </w:r>
      <w:r w:rsidRPr="00060ED3">
        <w:rPr>
          <w:rStyle w:val="Odkaznapoznmkupodiarou"/>
          <w:rFonts w:asciiTheme="minorHAnsi" w:hAnsiTheme="minorHAnsi"/>
          <w:b/>
          <w:color w:val="002060"/>
          <w:sz w:val="22"/>
          <w:lang w:eastAsia="sk-SK"/>
        </w:rPr>
        <w:footnoteReference w:id="34"/>
      </w:r>
    </w:p>
    <w:p w14:paraId="50F14486" w14:textId="1DA584A3"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Prieskum trhu predstavuje pomocný nástroj na overovanie hospodárnosti výdavkov najmä v prípade výdavkov, pre ktoré nie sú stanovené finančné limity a zároveň žiadateľ nepreukazuje hospodárnosť v</w:t>
      </w:r>
      <w:r w:rsidR="00262C9F">
        <w:rPr>
          <w:rFonts w:asciiTheme="minorHAnsi" w:hAnsiTheme="minorHAnsi" w:cs="Calibri"/>
          <w:bCs/>
          <w:lang w:eastAsia="cs-CZ"/>
        </w:rPr>
        <w:t>ýdavkov prostredníctvom štátnej/r</w:t>
      </w:r>
      <w:r w:rsidRPr="00060ED3">
        <w:rPr>
          <w:rFonts w:asciiTheme="minorHAnsi" w:hAnsiTheme="minorHAnsi" w:cs="Calibri"/>
          <w:bCs/>
          <w:lang w:eastAsia="cs-CZ"/>
        </w:rPr>
        <w:t>ezortnej expertízy, zrealizovaného VO, znaleckým alebo odborným posudkom.</w:t>
      </w:r>
    </w:p>
    <w:p w14:paraId="52DEA870" w14:textId="1BE92755" w:rsidR="00A00620" w:rsidRPr="00060ED3" w:rsidRDefault="00AA3776"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Príjemca/implementačný subjekt</w:t>
      </w:r>
      <w:r w:rsidR="00A00620" w:rsidRPr="00060ED3">
        <w:rPr>
          <w:rFonts w:asciiTheme="minorHAnsi" w:hAnsiTheme="minorHAnsi" w:cs="Calibri"/>
          <w:bCs/>
          <w:lang w:eastAsia="cs-CZ"/>
        </w:rPr>
        <w:t xml:space="preserve"> vykoná prieskum trhu vyžiadaním </w:t>
      </w:r>
      <w:r w:rsidR="00A00620" w:rsidRPr="00060ED3">
        <w:rPr>
          <w:rFonts w:asciiTheme="minorHAnsi" w:hAnsiTheme="minorHAnsi" w:cs="Calibri"/>
          <w:b/>
          <w:bCs/>
          <w:lang w:eastAsia="cs-CZ"/>
        </w:rPr>
        <w:t>minimálne 3 ponúk</w:t>
      </w:r>
      <w:r w:rsidR="00A00620" w:rsidRPr="00060ED3">
        <w:rPr>
          <w:rFonts w:asciiTheme="minorHAnsi" w:hAnsiTheme="minorHAnsi" w:cs="Calibri"/>
          <w:bCs/>
          <w:lang w:eastAsia="cs-CZ"/>
        </w:rPr>
        <w:t xml:space="preserve"> od rôznych potenciálnych dodávateľov na predmet zákazky tovaru, práce alebo služby s cieľom zistenia aktuálnych cenových úrovní.</w:t>
      </w:r>
    </w:p>
    <w:p w14:paraId="42F0AFC6" w14:textId="1EB9B18E" w:rsidR="00A00620" w:rsidRPr="00060ED3" w:rsidRDefault="00AA3776"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SRP</w:t>
      </w:r>
      <w:r w:rsidR="005869A5">
        <w:rPr>
          <w:rFonts w:asciiTheme="minorHAnsi" w:hAnsiTheme="minorHAnsi" w:cs="Calibri"/>
          <w:bCs/>
          <w:lang w:eastAsia="cs-CZ"/>
        </w:rPr>
        <w:t xml:space="preserve"> </w:t>
      </w:r>
      <w:r w:rsidRPr="00060ED3">
        <w:rPr>
          <w:rFonts w:asciiTheme="minorHAnsi" w:hAnsiTheme="minorHAnsi" w:cs="Calibri"/>
          <w:bCs/>
          <w:lang w:eastAsia="cs-CZ"/>
        </w:rPr>
        <w:t>(OKVO) je oprávnená</w:t>
      </w:r>
      <w:r w:rsidR="00A00620" w:rsidRPr="00060ED3">
        <w:rPr>
          <w:rFonts w:asciiTheme="minorHAnsi" w:hAnsiTheme="minorHAnsi" w:cs="Calibri"/>
          <w:bCs/>
          <w:lang w:eastAsia="cs-CZ"/>
        </w:rPr>
        <w:t xml:space="preserve"> v prípade, že na úrovni </w:t>
      </w:r>
      <w:r w:rsidRPr="00060ED3">
        <w:rPr>
          <w:rFonts w:asciiTheme="minorHAnsi" w:hAnsiTheme="minorHAnsi" w:cs="Calibri"/>
          <w:bCs/>
          <w:lang w:eastAsia="cs-CZ"/>
        </w:rPr>
        <w:t xml:space="preserve">príjemcu/implementačného subjektu </w:t>
      </w:r>
      <w:r w:rsidR="00A00620" w:rsidRPr="00060ED3">
        <w:rPr>
          <w:rFonts w:asciiTheme="minorHAnsi" w:hAnsiTheme="minorHAnsi" w:cs="Calibri"/>
          <w:bCs/>
          <w:lang w:eastAsia="cs-CZ"/>
        </w:rPr>
        <w:t xml:space="preserve">nie je možné získať resp. identifikovať minimálne 3 ponuky od potenciálnych dodávateľov, akceptovať aj nižší počet ponúk. V takomto prípade </w:t>
      </w:r>
      <w:r w:rsidRPr="00060ED3">
        <w:rPr>
          <w:rFonts w:asciiTheme="minorHAnsi" w:hAnsiTheme="minorHAnsi" w:cs="Calibri"/>
          <w:bCs/>
          <w:lang w:eastAsia="cs-CZ"/>
        </w:rPr>
        <w:t>SRP (OKVO)</w:t>
      </w:r>
      <w:r w:rsidR="00A00620" w:rsidRPr="00060ED3">
        <w:rPr>
          <w:rFonts w:asciiTheme="minorHAnsi" w:hAnsiTheme="minorHAnsi" w:cs="Calibri"/>
          <w:bCs/>
          <w:lang w:eastAsia="cs-CZ"/>
        </w:rPr>
        <w:t xml:space="preserve"> overí opodstatnenosť zdôvodnenia nižšieho ako požadovaného počtu oslovených potenciálnych dodávateľov zo strany žiadateľa.</w:t>
      </w:r>
    </w:p>
    <w:p w14:paraId="269405AA" w14:textId="694E5853" w:rsidR="00A00620" w:rsidRPr="00060ED3" w:rsidRDefault="00AA3776"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MDV SR</w:t>
      </w:r>
      <w:r w:rsidR="00A00620" w:rsidRPr="00060ED3">
        <w:rPr>
          <w:rFonts w:asciiTheme="minorHAnsi" w:hAnsiTheme="minorHAnsi" w:cs="Calibri"/>
          <w:bCs/>
          <w:lang w:eastAsia="cs-CZ"/>
        </w:rPr>
        <w:t xml:space="preserve"> je zároveň oprávnen</w:t>
      </w:r>
      <w:r w:rsidRPr="00060ED3">
        <w:rPr>
          <w:rFonts w:asciiTheme="minorHAnsi" w:hAnsiTheme="minorHAnsi" w:cs="Calibri"/>
          <w:bCs/>
          <w:lang w:eastAsia="cs-CZ"/>
        </w:rPr>
        <w:t>é</w:t>
      </w:r>
      <w:r w:rsidR="00A00620" w:rsidRPr="00060ED3">
        <w:rPr>
          <w:rFonts w:asciiTheme="minorHAnsi" w:hAnsiTheme="minorHAnsi" w:cs="Calibri"/>
          <w:bCs/>
          <w:lang w:eastAsia="cs-CZ"/>
        </w:rPr>
        <w:t xml:space="preserve"> v rámci vyzvania požadovať nižší počet ponúk od potenciálnych dodávateľov (najmä v prípade objektívnych skutočností vyplývajúcich zo špecifík typov oprávnených aktivít a žiadateľov). </w:t>
      </w:r>
    </w:p>
    <w:p w14:paraId="17AA1038" w14:textId="77777777"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V prípade, že daný výdavok spadá pod tovar/službu/prácu, ktorá je v zmysle zákona o VO bežne dostupný na trhu, prieskum trhu môže žiadateľ vykonať aj na základe údajov zverejnených na elektronickom trhovisku (</w:t>
      </w:r>
      <w:hyperlink r:id="rId14" w:history="1">
        <w:r w:rsidRPr="00060ED3">
          <w:rPr>
            <w:rFonts w:asciiTheme="minorHAnsi" w:hAnsiTheme="minorHAnsi" w:cs="Calibri"/>
            <w:bCs/>
            <w:lang w:eastAsia="cs-CZ"/>
          </w:rPr>
          <w:t>www.eks.sk</w:t>
        </w:r>
      </w:hyperlink>
      <w:r w:rsidRPr="00060ED3">
        <w:rPr>
          <w:rFonts w:asciiTheme="minorHAnsi" w:hAnsiTheme="minorHAnsi" w:cs="Calibri"/>
          <w:bCs/>
          <w:lang w:eastAsia="cs-CZ"/>
        </w:rPr>
        <w:t xml:space="preserve">). V tomto prípade identifikuje </w:t>
      </w:r>
      <w:r w:rsidRPr="00060ED3">
        <w:rPr>
          <w:rFonts w:asciiTheme="minorHAnsi" w:hAnsiTheme="minorHAnsi" w:cs="Calibri"/>
          <w:b/>
          <w:bCs/>
          <w:lang w:eastAsia="cs-CZ"/>
        </w:rPr>
        <w:t>minimálne 3</w:t>
      </w:r>
      <w:r w:rsidRPr="00060ED3">
        <w:rPr>
          <w:rFonts w:asciiTheme="minorHAnsi" w:hAnsiTheme="minorHAnsi" w:cs="Calibri"/>
          <w:bCs/>
          <w:lang w:eastAsia="cs-CZ"/>
        </w:rPr>
        <w:t xml:space="preserve"> rovnaké alebo porovnateľné zákazky (s ohľadom na predmet zákazky), ktorých priemerná hodnota bude preukazovať hospodárnosť výdavku požadovaného žiadateľom.</w:t>
      </w:r>
    </w:p>
    <w:p w14:paraId="723CF66E" w14:textId="77777777"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Výstupné informácie o vykonanom prieskume trhu žiadateľ zaznamená v zázname o vykonaní prieskumu trhu, v ktorom vyhodnotí výsledky prieskumu trhu z hľadiska najnižšej ceny alebo ekonomicky najvýhodnejšej ponuky, pokiaľ v príslušnom vyzvaní nie je uvedené inak. </w:t>
      </w:r>
    </w:p>
    <w:p w14:paraId="27C6BBBF" w14:textId="1ADE86C2" w:rsidR="00A00620" w:rsidRPr="00060ED3" w:rsidRDefault="000B6ECE"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SRP</w:t>
      </w:r>
      <w:r w:rsidR="00AA3776" w:rsidRPr="00060ED3">
        <w:rPr>
          <w:rFonts w:asciiTheme="minorHAnsi" w:hAnsiTheme="minorHAnsi" w:cs="Calibri"/>
          <w:bCs/>
          <w:lang w:eastAsia="cs-CZ"/>
        </w:rPr>
        <w:t xml:space="preserve"> </w:t>
      </w:r>
      <w:r w:rsidR="00A00620" w:rsidRPr="00060ED3">
        <w:rPr>
          <w:rFonts w:asciiTheme="minorHAnsi" w:hAnsiTheme="minorHAnsi" w:cs="Calibri"/>
          <w:bCs/>
          <w:lang w:eastAsia="cs-CZ"/>
        </w:rPr>
        <w:t xml:space="preserve"> je oprávnen</w:t>
      </w:r>
      <w:r w:rsidRPr="00060ED3">
        <w:rPr>
          <w:rFonts w:asciiTheme="minorHAnsi" w:hAnsiTheme="minorHAnsi" w:cs="Calibri"/>
          <w:bCs/>
          <w:lang w:eastAsia="cs-CZ"/>
        </w:rPr>
        <w:t>á</w:t>
      </w:r>
      <w:r w:rsidR="00A00620" w:rsidRPr="00060ED3">
        <w:rPr>
          <w:rFonts w:asciiTheme="minorHAnsi" w:hAnsiTheme="minorHAnsi" w:cs="Calibri"/>
          <w:bCs/>
          <w:lang w:eastAsia="cs-CZ"/>
        </w:rPr>
        <w:t xml:space="preserve"> overiť výšku výdavkov </w:t>
      </w:r>
      <w:r w:rsidR="00093C55" w:rsidRPr="00060ED3">
        <w:rPr>
          <w:rFonts w:asciiTheme="minorHAnsi" w:hAnsiTheme="minorHAnsi" w:cs="Calibri"/>
          <w:bCs/>
          <w:lang w:eastAsia="cs-CZ"/>
        </w:rPr>
        <w:t>stanovených v žiadosti o udelenie finančnej pomoci z CEF alebo  výšku výdavkov na tovary a služby stanovených</w:t>
      </w:r>
      <w:r w:rsidR="00A00620" w:rsidRPr="00060ED3">
        <w:rPr>
          <w:rFonts w:asciiTheme="minorHAnsi" w:hAnsiTheme="minorHAnsi" w:cs="Calibri"/>
          <w:bCs/>
          <w:lang w:eastAsia="cs-CZ"/>
        </w:rPr>
        <w:t xml:space="preserve"> na základe vykonaného prieskumu trhu, prostredníctvom vykonania svojho vlastného prieskumu trhu. V prípade, ak výška výdavkov nárokovaných žiadateľom prevyšuje ceny identifikované </w:t>
      </w:r>
      <w:r w:rsidR="00093C55" w:rsidRPr="00060ED3">
        <w:rPr>
          <w:rFonts w:asciiTheme="minorHAnsi" w:hAnsiTheme="minorHAnsi" w:cs="Calibri"/>
          <w:bCs/>
          <w:lang w:eastAsia="cs-CZ"/>
        </w:rPr>
        <w:t>SRP</w:t>
      </w:r>
      <w:r w:rsidR="00A00620" w:rsidRPr="00060ED3">
        <w:rPr>
          <w:rFonts w:asciiTheme="minorHAnsi" w:hAnsiTheme="minorHAnsi" w:cs="Calibri"/>
          <w:bCs/>
          <w:lang w:eastAsia="cs-CZ"/>
        </w:rPr>
        <w:t xml:space="preserve"> na základe </w:t>
      </w:r>
      <w:r w:rsidR="00093C55" w:rsidRPr="00060ED3">
        <w:rPr>
          <w:rFonts w:asciiTheme="minorHAnsi" w:hAnsiTheme="minorHAnsi" w:cs="Calibri"/>
          <w:bCs/>
          <w:lang w:eastAsia="cs-CZ"/>
        </w:rPr>
        <w:t xml:space="preserve">ňou </w:t>
      </w:r>
      <w:r w:rsidR="00A00620" w:rsidRPr="00060ED3">
        <w:rPr>
          <w:rFonts w:asciiTheme="minorHAnsi" w:hAnsiTheme="minorHAnsi" w:cs="Calibri"/>
          <w:bCs/>
          <w:lang w:eastAsia="cs-CZ"/>
        </w:rPr>
        <w:t xml:space="preserve">vykonaného prieskumu trhu o viac ako 20%, tak </w:t>
      </w:r>
      <w:r w:rsidR="00093C55" w:rsidRPr="00060ED3">
        <w:rPr>
          <w:rFonts w:asciiTheme="minorHAnsi" w:hAnsiTheme="minorHAnsi" w:cs="Calibri"/>
          <w:bCs/>
          <w:lang w:eastAsia="cs-CZ"/>
        </w:rPr>
        <w:t>SRP</w:t>
      </w:r>
      <w:r w:rsidR="00A00620" w:rsidRPr="00060ED3">
        <w:rPr>
          <w:rFonts w:asciiTheme="minorHAnsi" w:hAnsiTheme="minorHAnsi" w:cs="Calibri"/>
          <w:bCs/>
          <w:lang w:eastAsia="cs-CZ"/>
        </w:rPr>
        <w:t xml:space="preserve"> bude považovať všetky výdavky prekračujúce túto hraničnú hodnotu za nehospodárne a posúdi ich ako neoprávnené výdavky projektu.</w:t>
      </w:r>
    </w:p>
    <w:p w14:paraId="0E1D4384" w14:textId="77777777"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Ak je to relevantné, osobitné podmienky pre vykonanie prieskumu trhu budú stanovené vo vyzvaní.</w:t>
      </w:r>
    </w:p>
    <w:p w14:paraId="13B3CA1D" w14:textId="77777777"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Ustanovenia o prieskume trhu </w:t>
      </w:r>
      <w:r w:rsidRPr="00060ED3">
        <w:rPr>
          <w:rFonts w:asciiTheme="minorHAnsi" w:hAnsiTheme="minorHAnsi" w:cs="Calibri"/>
          <w:b/>
          <w:bCs/>
          <w:lang w:eastAsia="cs-CZ"/>
        </w:rPr>
        <w:t>nie sú relevantné pre projekty technickej pomoci zamerané na refundáciu miezd</w:t>
      </w:r>
      <w:r w:rsidRPr="00060ED3">
        <w:rPr>
          <w:rFonts w:asciiTheme="minorHAnsi" w:hAnsiTheme="minorHAnsi" w:cs="Calibri"/>
          <w:bCs/>
          <w:lang w:eastAsia="cs-CZ"/>
        </w:rPr>
        <w:t>.</w:t>
      </w:r>
    </w:p>
    <w:p w14:paraId="735D85FC" w14:textId="587866A6" w:rsidR="00A00620" w:rsidRPr="00060ED3" w:rsidRDefault="00A00620" w:rsidP="00A00620">
      <w:pPr>
        <w:spacing w:before="120" w:after="0" w:line="240" w:lineRule="auto"/>
        <w:jc w:val="both"/>
        <w:rPr>
          <w:rFonts w:asciiTheme="minorHAnsi" w:hAnsiTheme="minorHAnsi"/>
          <w:b/>
          <w:color w:val="002060"/>
          <w:lang w:eastAsia="sk-SK"/>
        </w:rPr>
      </w:pPr>
      <w:r w:rsidRPr="00060ED3">
        <w:rPr>
          <w:rFonts w:asciiTheme="minorHAnsi" w:hAnsiTheme="minorHAnsi"/>
          <w:b/>
          <w:color w:val="002060"/>
          <w:lang w:eastAsia="sk-SK"/>
        </w:rPr>
        <w:t>Štátna / rezortná expertíza</w:t>
      </w:r>
    </w:p>
    <w:p w14:paraId="65EA1160" w14:textId="65E482A3"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V prípade, že VO ešte nebolo pre jednotlivé aktivity ukončené, postupuje </w:t>
      </w:r>
      <w:r w:rsidR="00E31972" w:rsidRPr="00060ED3">
        <w:rPr>
          <w:rFonts w:asciiTheme="minorHAnsi" w:hAnsiTheme="minorHAnsi" w:cs="Calibri"/>
          <w:bCs/>
          <w:lang w:eastAsia="cs-CZ"/>
        </w:rPr>
        <w:t xml:space="preserve">SRP </w:t>
      </w:r>
      <w:r w:rsidRPr="00060ED3">
        <w:rPr>
          <w:rFonts w:asciiTheme="minorHAnsi" w:hAnsiTheme="minorHAnsi" w:cs="Calibri"/>
          <w:bCs/>
          <w:lang w:eastAsia="cs-CZ"/>
        </w:rPr>
        <w:t>pri hodnotení hospodárnosti nasledovne:</w:t>
      </w:r>
    </w:p>
    <w:p w14:paraId="5FA98164" w14:textId="6AD49AFE"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
          <w:bCs/>
          <w:lang w:eastAsia="cs-CZ"/>
        </w:rPr>
        <w:t>Hodnotenie hospodárnosti výdavkov na  stavebnú činnosť</w:t>
      </w:r>
    </w:p>
    <w:p w14:paraId="04D5BA4A" w14:textId="0A748FF8" w:rsidR="00A00620" w:rsidRPr="00060ED3" w:rsidRDefault="00E31972"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SRP </w:t>
      </w:r>
      <w:r w:rsidR="00A00620" w:rsidRPr="00060ED3">
        <w:rPr>
          <w:rFonts w:asciiTheme="minorHAnsi" w:hAnsiTheme="minorHAnsi" w:cs="Calibri"/>
          <w:bCs/>
          <w:lang w:eastAsia="cs-CZ"/>
        </w:rPr>
        <w:t xml:space="preserve">pri hodnotení hospodárnosti investičných nákladov vychádza zo záverov štátnej expertízy, ktorá sa v zmysle zákona č. 254/1998 Z. z. o verejných prácach v znení neskorších predpisov vykonáva na každú verejnú prácu s celkovou cenou vyššou ako 200 mil. Sk = cca 6 638 783,80 EUR alebo zo záverov rezortnej expertízy vykonávanou v zmysle Metodického pokynu MDV SR č. 11/2013 na vykonávanie expertíznych činností v platnom znení. </w:t>
      </w:r>
    </w:p>
    <w:p w14:paraId="16585E03" w14:textId="55DA4B91"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Expertízou sa stanovujú maximálne výdavky na skupinové položky projektu. Ak je pre projekt vypracovaná aj štátna aj rezortná expertíza, pri hodnotení hospodárnosti </w:t>
      </w:r>
      <w:r w:rsidR="00956925">
        <w:rPr>
          <w:rFonts w:asciiTheme="minorHAnsi" w:hAnsiTheme="minorHAnsi" w:cs="Calibri"/>
          <w:bCs/>
          <w:lang w:eastAsia="cs-CZ"/>
        </w:rPr>
        <w:t xml:space="preserve">sa </w:t>
      </w:r>
      <w:r w:rsidRPr="00060ED3">
        <w:rPr>
          <w:rFonts w:asciiTheme="minorHAnsi" w:hAnsiTheme="minorHAnsi" w:cs="Calibri"/>
          <w:bCs/>
          <w:lang w:eastAsia="cs-CZ"/>
        </w:rPr>
        <w:t xml:space="preserve">vychádza v prípade nižšej maximálnej ceny v rezortnej expertíze v porovnaní so závermi štátnej expertízy zo záverov rezortnej </w:t>
      </w:r>
      <w:r w:rsidRPr="00060ED3">
        <w:rPr>
          <w:rFonts w:asciiTheme="minorHAnsi" w:hAnsiTheme="minorHAnsi" w:cs="Calibri"/>
          <w:bCs/>
          <w:lang w:eastAsia="cs-CZ"/>
        </w:rPr>
        <w:lastRenderedPageBreak/>
        <w:t>expertízy. V prípade vyššej maximálnej ceny rezortnej expertízy oproti záverom štátnej expertízy je nutná konzultácia so spracovateľom štátnej expertízy za účelom definitívneho stanovenia maximálnej ceny rezortnou expertízou.</w:t>
      </w:r>
    </w:p>
    <w:p w14:paraId="27129518" w14:textId="7F3E1D23" w:rsidR="00A00620" w:rsidRPr="00060ED3" w:rsidRDefault="00A00620" w:rsidP="00A00620">
      <w:pPr>
        <w:spacing w:before="120" w:after="0" w:line="240" w:lineRule="auto"/>
        <w:jc w:val="both"/>
        <w:rPr>
          <w:rFonts w:asciiTheme="minorHAnsi" w:hAnsiTheme="minorHAnsi"/>
          <w:color w:val="002060"/>
          <w:lang w:eastAsia="sk-SK"/>
        </w:rPr>
      </w:pPr>
      <w:r w:rsidRPr="00060ED3">
        <w:rPr>
          <w:rFonts w:asciiTheme="minorHAnsi" w:hAnsiTheme="minorHAnsi"/>
          <w:b/>
          <w:color w:val="002060"/>
          <w:lang w:eastAsia="sk-SK"/>
        </w:rPr>
        <w:t xml:space="preserve">Historická analýza cien </w:t>
      </w:r>
      <w:r w:rsidRPr="00060ED3">
        <w:rPr>
          <w:rFonts w:asciiTheme="minorHAnsi" w:hAnsiTheme="minorHAnsi"/>
          <w:color w:val="002060"/>
          <w:lang w:eastAsia="sk-SK"/>
        </w:rPr>
        <w:t xml:space="preserve">(aplikácia tohto nástroja podlieha ex-ante odsúhlaseniu </w:t>
      </w:r>
      <w:r w:rsidR="008340C6" w:rsidRPr="00060ED3">
        <w:rPr>
          <w:rFonts w:asciiTheme="minorHAnsi" w:hAnsiTheme="minorHAnsi"/>
          <w:color w:val="002060"/>
          <w:lang w:eastAsia="sk-SK"/>
        </w:rPr>
        <w:t>SRP</w:t>
      </w:r>
      <w:r w:rsidRPr="00060ED3">
        <w:rPr>
          <w:rFonts w:asciiTheme="minorHAnsi" w:hAnsiTheme="minorHAnsi"/>
          <w:color w:val="002060"/>
          <w:lang w:eastAsia="sk-SK"/>
        </w:rPr>
        <w:t xml:space="preserve">) </w:t>
      </w:r>
    </w:p>
    <w:p w14:paraId="0EEE77C3" w14:textId="63490811"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Tento pomocný nástroj predstavuje porovnanie cien za poskytovanie služieb a dodávku tovarov v rámci:</w:t>
      </w:r>
    </w:p>
    <w:p w14:paraId="6D753699" w14:textId="4B3065AD"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 databázy </w:t>
      </w:r>
      <w:r w:rsidR="008340C6" w:rsidRPr="00060ED3">
        <w:rPr>
          <w:rFonts w:asciiTheme="minorHAnsi" w:hAnsiTheme="minorHAnsi" w:cs="Calibri"/>
          <w:bCs/>
          <w:lang w:eastAsia="cs-CZ"/>
        </w:rPr>
        <w:t>SRP</w:t>
      </w:r>
      <w:r w:rsidRPr="00060ED3">
        <w:rPr>
          <w:rFonts w:asciiTheme="minorHAnsi" w:hAnsiTheme="minorHAnsi" w:cs="Calibri"/>
          <w:bCs/>
          <w:lang w:eastAsia="cs-CZ"/>
        </w:rPr>
        <w:t xml:space="preserve"> o tovaroch, prácach alebo službách (ak taká existuje), resp.</w:t>
      </w:r>
    </w:p>
    <w:p w14:paraId="44BC85B7" w14:textId="6B884E76"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historických cien tovarov, prác a služieb v programovom období 2007-2013 a 2014-2020.</w:t>
      </w:r>
    </w:p>
    <w:p w14:paraId="0F629A52" w14:textId="793991FF"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V prípade, ak subjekt potrebuje využiť tento pomocný nástroj, tak kontaktuje </w:t>
      </w:r>
      <w:r w:rsidR="008340C6" w:rsidRPr="00060ED3">
        <w:rPr>
          <w:rFonts w:asciiTheme="minorHAnsi" w:hAnsiTheme="minorHAnsi" w:cs="Calibri"/>
          <w:bCs/>
          <w:lang w:eastAsia="cs-CZ"/>
        </w:rPr>
        <w:t>SRP</w:t>
      </w:r>
      <w:r w:rsidRPr="00060ED3">
        <w:rPr>
          <w:rFonts w:asciiTheme="minorHAnsi" w:hAnsiTheme="minorHAnsi" w:cs="Calibri"/>
          <w:bCs/>
          <w:lang w:eastAsia="cs-CZ"/>
        </w:rPr>
        <w:t xml:space="preserve"> a postupuje ďalej podľa jeho pokynov.</w:t>
      </w:r>
    </w:p>
    <w:p w14:paraId="54C6F149" w14:textId="2A339A50" w:rsidR="00A00620" w:rsidRPr="00060ED3" w:rsidRDefault="00A00620" w:rsidP="00A00620">
      <w:pPr>
        <w:spacing w:before="120" w:after="0" w:line="240" w:lineRule="auto"/>
        <w:jc w:val="both"/>
        <w:rPr>
          <w:rFonts w:asciiTheme="minorHAnsi" w:hAnsiTheme="minorHAnsi"/>
          <w:color w:val="002060"/>
          <w:lang w:eastAsia="sk-SK"/>
        </w:rPr>
      </w:pPr>
      <w:r w:rsidRPr="00060ED3">
        <w:rPr>
          <w:rFonts w:asciiTheme="minorHAnsi" w:hAnsiTheme="minorHAnsi"/>
          <w:b/>
          <w:color w:val="002060"/>
          <w:lang w:eastAsia="sk-SK"/>
        </w:rPr>
        <w:t xml:space="preserve">Iné nástroje overenia hospodárnosti a efektívnosti výdavkov </w:t>
      </w:r>
      <w:r w:rsidRPr="00060ED3">
        <w:rPr>
          <w:rFonts w:asciiTheme="minorHAnsi" w:hAnsiTheme="minorHAnsi"/>
          <w:color w:val="002060"/>
          <w:lang w:eastAsia="sk-SK"/>
        </w:rPr>
        <w:t xml:space="preserve">(aplikácia tohto nástroja podlieha ex-ante odsúhlaseniu </w:t>
      </w:r>
      <w:r w:rsidR="008340C6" w:rsidRPr="00060ED3">
        <w:rPr>
          <w:rFonts w:asciiTheme="minorHAnsi" w:hAnsiTheme="minorHAnsi"/>
          <w:color w:val="002060"/>
          <w:lang w:eastAsia="sk-SK"/>
        </w:rPr>
        <w:t>SRP</w:t>
      </w:r>
      <w:r w:rsidRPr="00060ED3">
        <w:rPr>
          <w:rFonts w:asciiTheme="minorHAnsi" w:hAnsiTheme="minorHAnsi"/>
          <w:color w:val="002060"/>
          <w:lang w:eastAsia="sk-SK"/>
        </w:rPr>
        <w:t>)</w:t>
      </w:r>
    </w:p>
    <w:p w14:paraId="6F2371E1" w14:textId="51E7C05E" w:rsidR="00A00620" w:rsidRPr="00060ED3" w:rsidRDefault="00A00620" w:rsidP="00A00620">
      <w:pPr>
        <w:spacing w:before="120" w:after="0" w:line="240" w:lineRule="auto"/>
        <w:jc w:val="both"/>
        <w:rPr>
          <w:rFonts w:asciiTheme="minorHAnsi" w:hAnsiTheme="minorHAnsi" w:cs="Calibri"/>
          <w:bCs/>
          <w:lang w:eastAsia="cs-CZ"/>
        </w:rPr>
      </w:pPr>
      <w:r w:rsidRPr="00060ED3">
        <w:rPr>
          <w:rFonts w:asciiTheme="minorHAnsi" w:hAnsiTheme="minorHAnsi" w:cs="Calibri"/>
          <w:bCs/>
          <w:lang w:eastAsia="cs-CZ"/>
        </w:rPr>
        <w:t xml:space="preserve">V odôvodnených prípadoch, ak nie je možné, resp. účelné na overenie hospodárnosti a efektívnosti výdavkov projektu použiť ani jeden z predchádzajúcich pomocných nástrojov, je možné použiť aj iné nástroje na overenie hospodárnosti a efektívnosti výdavkov, ktoré musia byť odsúhlasené pred ich použitím zo strany </w:t>
      </w:r>
      <w:r w:rsidR="008340C6" w:rsidRPr="00060ED3">
        <w:rPr>
          <w:rFonts w:asciiTheme="minorHAnsi" w:hAnsiTheme="minorHAnsi" w:cs="Calibri"/>
          <w:bCs/>
          <w:lang w:eastAsia="cs-CZ"/>
        </w:rPr>
        <w:t>SRP</w:t>
      </w:r>
      <w:r w:rsidRPr="00060ED3">
        <w:rPr>
          <w:rFonts w:asciiTheme="minorHAnsi" w:hAnsiTheme="minorHAnsi" w:cs="Calibri"/>
          <w:bCs/>
          <w:lang w:eastAsia="cs-CZ"/>
        </w:rPr>
        <w:t xml:space="preserve">. V prípade, že subjekt potrebuje využiť túto možnosť, tak kontaktuje </w:t>
      </w:r>
      <w:r w:rsidR="008340C6" w:rsidRPr="00060ED3">
        <w:rPr>
          <w:rFonts w:asciiTheme="minorHAnsi" w:hAnsiTheme="minorHAnsi" w:cs="Calibri"/>
          <w:bCs/>
          <w:lang w:eastAsia="cs-CZ"/>
        </w:rPr>
        <w:t>SRP</w:t>
      </w:r>
      <w:r w:rsidRPr="00060ED3">
        <w:rPr>
          <w:rFonts w:asciiTheme="minorHAnsi" w:hAnsiTheme="minorHAnsi" w:cs="Calibri"/>
          <w:bCs/>
          <w:lang w:eastAsia="cs-CZ"/>
        </w:rPr>
        <w:t xml:space="preserve"> a postupuje ďalej podľa jeho pokynov.</w:t>
      </w:r>
    </w:p>
    <w:p w14:paraId="3DD4C850" w14:textId="77777777" w:rsidR="00A00620" w:rsidRPr="00060ED3" w:rsidRDefault="00A00620" w:rsidP="00A00620">
      <w:pPr>
        <w:spacing w:before="120" w:after="0" w:line="240" w:lineRule="auto"/>
        <w:jc w:val="both"/>
        <w:rPr>
          <w:rFonts w:asciiTheme="minorHAnsi" w:hAnsiTheme="minorHAnsi"/>
        </w:rPr>
        <w:sectPr w:rsidR="00A00620" w:rsidRPr="00060ED3" w:rsidSect="002D659C">
          <w:footerReference w:type="default" r:id="rId15"/>
          <w:pgSz w:w="11906" w:h="16838" w:code="9"/>
          <w:pgMar w:top="1418" w:right="1418" w:bottom="1418" w:left="1247" w:header="709" w:footer="219" w:gutter="0"/>
          <w:pgNumType w:start="4"/>
          <w:cols w:space="708"/>
          <w:docGrid w:linePitch="360"/>
        </w:sectPr>
      </w:pPr>
      <w:bookmarkStart w:id="36" w:name="_Toc441426479"/>
      <w:bookmarkStart w:id="37" w:name="_Toc441427022"/>
      <w:bookmarkStart w:id="38" w:name="_Toc441427846"/>
      <w:bookmarkStart w:id="39" w:name="_Toc441431471"/>
      <w:bookmarkStart w:id="40" w:name="_Toc441488862"/>
      <w:bookmarkStart w:id="41" w:name="_Prílohy"/>
      <w:bookmarkEnd w:id="36"/>
      <w:bookmarkEnd w:id="37"/>
      <w:bookmarkEnd w:id="38"/>
      <w:bookmarkEnd w:id="39"/>
      <w:bookmarkEnd w:id="40"/>
      <w:bookmarkEnd w:id="41"/>
    </w:p>
    <w:p w14:paraId="390528E0" w14:textId="71354074" w:rsidR="00277D60" w:rsidRPr="00060ED3" w:rsidRDefault="00D22F0F" w:rsidP="00277D60">
      <w:pPr>
        <w:pStyle w:val="Nadpis1"/>
        <w:keepLines/>
        <w:pageBreakBefore/>
        <w:shd w:val="clear" w:color="auto" w:fill="1F497D"/>
        <w:tabs>
          <w:tab w:val="clear" w:pos="851"/>
        </w:tabs>
        <w:spacing w:before="120" w:after="0"/>
        <w:ind w:left="432" w:hanging="432"/>
        <w:rPr>
          <w:rFonts w:asciiTheme="minorHAnsi" w:hAnsiTheme="minorHAnsi"/>
          <w:b/>
          <w:color w:val="FFFFFF"/>
          <w:sz w:val="22"/>
          <w:szCs w:val="22"/>
        </w:rPr>
      </w:pPr>
      <w:bookmarkStart w:id="42" w:name="Príloha1"/>
      <w:bookmarkStart w:id="43" w:name="_Toc503796761"/>
      <w:bookmarkEnd w:id="42"/>
      <w:r>
        <w:rPr>
          <w:rFonts w:asciiTheme="minorHAnsi" w:hAnsiTheme="minorHAnsi"/>
          <w:b/>
          <w:color w:val="FFFFFF"/>
          <w:sz w:val="22"/>
          <w:szCs w:val="22"/>
          <w:lang w:val="sk-SK"/>
        </w:rPr>
        <w:lastRenderedPageBreak/>
        <w:t>Zoznam p</w:t>
      </w:r>
      <w:r w:rsidR="00277D60">
        <w:rPr>
          <w:rFonts w:asciiTheme="minorHAnsi" w:hAnsiTheme="minorHAnsi"/>
          <w:b/>
          <w:color w:val="FFFFFF"/>
          <w:sz w:val="22"/>
          <w:szCs w:val="22"/>
          <w:lang w:val="sk-SK"/>
        </w:rPr>
        <w:t>ríloh</w:t>
      </w:r>
      <w:bookmarkEnd w:id="43"/>
    </w:p>
    <w:p w14:paraId="68277F3D" w14:textId="7364F79F" w:rsidR="002535AB" w:rsidRPr="00883CFE" w:rsidRDefault="002535AB" w:rsidP="002535AB">
      <w:pPr>
        <w:pStyle w:val="Nadpis1"/>
        <w:numPr>
          <w:ilvl w:val="0"/>
          <w:numId w:val="0"/>
        </w:numPr>
        <w:spacing w:line="24" w:lineRule="atLeast"/>
        <w:ind w:left="851"/>
        <w:rPr>
          <w:rFonts w:cs="Calibri"/>
          <w:szCs w:val="20"/>
          <w:lang w:val="sk-SK"/>
        </w:rPr>
      </w:pPr>
    </w:p>
    <w:tbl>
      <w:tblPr>
        <w:tblW w:w="8838" w:type="dxa"/>
        <w:tblBorders>
          <w:top w:val="single" w:sz="8" w:space="0" w:color="002776"/>
          <w:left w:val="single" w:sz="8" w:space="0" w:color="002776"/>
          <w:bottom w:val="single" w:sz="8" w:space="0" w:color="002776"/>
          <w:right w:val="single" w:sz="8" w:space="0" w:color="002776"/>
        </w:tblBorders>
        <w:tblLayout w:type="fixed"/>
        <w:tblLook w:val="04A0" w:firstRow="1" w:lastRow="0" w:firstColumn="1" w:lastColumn="0" w:noHBand="0" w:noVBand="1"/>
      </w:tblPr>
      <w:tblGrid>
        <w:gridCol w:w="738"/>
        <w:gridCol w:w="8100"/>
      </w:tblGrid>
      <w:tr w:rsidR="002535AB" w:rsidRPr="007E4B54" w14:paraId="07CE842D" w14:textId="77777777" w:rsidTr="00CC2CFE">
        <w:tc>
          <w:tcPr>
            <w:tcW w:w="738" w:type="dxa"/>
            <w:tcBorders>
              <w:top w:val="single" w:sz="8" w:space="0" w:color="002776"/>
            </w:tcBorders>
            <w:shd w:val="clear" w:color="auto" w:fill="002776"/>
            <w:vAlign w:val="center"/>
          </w:tcPr>
          <w:p w14:paraId="4E4941E5" w14:textId="77777777" w:rsidR="002535AB" w:rsidRPr="00A67453" w:rsidRDefault="002535AB" w:rsidP="00CC2CFE">
            <w:pPr>
              <w:spacing w:after="120" w:line="24" w:lineRule="atLeast"/>
              <w:ind w:left="69" w:right="34"/>
              <w:rPr>
                <w:rFonts w:eastAsia="Times New Roman" w:cs="Calibri"/>
                <w:b/>
                <w:bCs/>
                <w:color w:val="FFFFFF"/>
                <w:sz w:val="20"/>
                <w:szCs w:val="20"/>
              </w:rPr>
            </w:pPr>
            <w:r w:rsidRPr="00A67453">
              <w:rPr>
                <w:rFonts w:eastAsia="Times New Roman" w:cs="Calibri"/>
                <w:b/>
                <w:bCs/>
                <w:color w:val="FFFFFF"/>
                <w:sz w:val="20"/>
                <w:szCs w:val="20"/>
              </w:rPr>
              <w:t>Číslo</w:t>
            </w:r>
          </w:p>
        </w:tc>
        <w:tc>
          <w:tcPr>
            <w:tcW w:w="8100" w:type="dxa"/>
            <w:tcBorders>
              <w:top w:val="single" w:sz="8" w:space="0" w:color="002776"/>
            </w:tcBorders>
            <w:shd w:val="clear" w:color="auto" w:fill="002776"/>
            <w:vAlign w:val="center"/>
          </w:tcPr>
          <w:p w14:paraId="6B71CCE6" w14:textId="77777777" w:rsidR="002535AB" w:rsidRPr="00A67453" w:rsidRDefault="002535AB" w:rsidP="00CC2CFE">
            <w:pPr>
              <w:spacing w:after="120" w:line="24" w:lineRule="atLeast"/>
              <w:ind w:left="317" w:hanging="245"/>
              <w:rPr>
                <w:rFonts w:eastAsia="Times New Roman" w:cs="Calibri"/>
                <w:b/>
                <w:bCs/>
                <w:color w:val="FFFFFF"/>
                <w:sz w:val="20"/>
                <w:szCs w:val="20"/>
              </w:rPr>
            </w:pPr>
            <w:r w:rsidRPr="00A67453">
              <w:rPr>
                <w:rFonts w:eastAsia="Times New Roman" w:cs="Calibri"/>
                <w:b/>
                <w:bCs/>
                <w:color w:val="FFFFFF"/>
                <w:sz w:val="20"/>
                <w:szCs w:val="20"/>
              </w:rPr>
              <w:t>Názov prílohy</w:t>
            </w:r>
          </w:p>
        </w:tc>
      </w:tr>
      <w:tr w:rsidR="002535AB" w:rsidRPr="007E4B54" w14:paraId="01D0EE1C" w14:textId="77777777" w:rsidTr="00CC2CFE">
        <w:tc>
          <w:tcPr>
            <w:tcW w:w="738" w:type="dxa"/>
            <w:tcBorders>
              <w:top w:val="single" w:sz="8" w:space="0" w:color="002776"/>
              <w:left w:val="single" w:sz="8" w:space="0" w:color="002776"/>
              <w:bottom w:val="single" w:sz="8" w:space="0" w:color="002776"/>
            </w:tcBorders>
            <w:shd w:val="clear" w:color="auto" w:fill="D5DCE4"/>
            <w:vAlign w:val="center"/>
          </w:tcPr>
          <w:p w14:paraId="18B16620" w14:textId="59830E23" w:rsidR="002535AB" w:rsidRPr="00A67453" w:rsidRDefault="002535AB" w:rsidP="00CC2CFE">
            <w:pPr>
              <w:spacing w:after="120" w:line="24" w:lineRule="atLeast"/>
              <w:jc w:val="right"/>
              <w:rPr>
                <w:rFonts w:eastAsia="Times New Roman" w:cs="Calibri"/>
                <w:b/>
                <w:bCs/>
                <w:sz w:val="20"/>
                <w:szCs w:val="20"/>
              </w:rPr>
            </w:pPr>
            <w:r>
              <w:rPr>
                <w:rFonts w:eastAsia="Times New Roman" w:cs="Calibri"/>
                <w:bCs/>
                <w:sz w:val="20"/>
                <w:szCs w:val="20"/>
              </w:rPr>
              <w:t>1</w:t>
            </w:r>
          </w:p>
        </w:tc>
        <w:tc>
          <w:tcPr>
            <w:tcW w:w="8100" w:type="dxa"/>
            <w:tcBorders>
              <w:top w:val="single" w:sz="8" w:space="0" w:color="002776"/>
              <w:bottom w:val="single" w:sz="8" w:space="0" w:color="002776"/>
              <w:right w:val="single" w:sz="8" w:space="0" w:color="002776"/>
            </w:tcBorders>
            <w:shd w:val="clear" w:color="auto" w:fill="auto"/>
            <w:vAlign w:val="center"/>
          </w:tcPr>
          <w:p w14:paraId="68A7A0CE" w14:textId="51852B1A" w:rsidR="002535AB" w:rsidRPr="00A67453" w:rsidRDefault="002535AB" w:rsidP="002535AB">
            <w:pPr>
              <w:spacing w:after="120" w:line="24" w:lineRule="atLeast"/>
              <w:ind w:left="34"/>
              <w:rPr>
                <w:rFonts w:eastAsia="Times New Roman" w:cs="Calibri"/>
                <w:sz w:val="20"/>
                <w:szCs w:val="20"/>
              </w:rPr>
            </w:pPr>
            <w:r>
              <w:rPr>
                <w:rFonts w:eastAsia="Times New Roman" w:cs="Calibri"/>
                <w:sz w:val="20"/>
                <w:szCs w:val="20"/>
              </w:rPr>
              <w:t>Finančné a percentuálne limity na vybrané typy výdavkov</w:t>
            </w:r>
            <w:r w:rsidRPr="00A67453">
              <w:rPr>
                <w:rFonts w:eastAsia="Times New Roman" w:cs="Calibri"/>
                <w:sz w:val="20"/>
                <w:szCs w:val="20"/>
              </w:rPr>
              <w:t xml:space="preserve"> </w:t>
            </w:r>
          </w:p>
        </w:tc>
      </w:tr>
      <w:tr w:rsidR="002535AB" w:rsidRPr="007E4B54" w14:paraId="6A614FF9" w14:textId="77777777" w:rsidTr="00CC2CFE">
        <w:tc>
          <w:tcPr>
            <w:tcW w:w="738" w:type="dxa"/>
            <w:tcBorders>
              <w:top w:val="single" w:sz="8" w:space="0" w:color="002776"/>
              <w:left w:val="single" w:sz="8" w:space="0" w:color="002776"/>
              <w:bottom w:val="single" w:sz="8" w:space="0" w:color="002776"/>
            </w:tcBorders>
            <w:shd w:val="clear" w:color="auto" w:fill="D5DCE4"/>
            <w:vAlign w:val="center"/>
          </w:tcPr>
          <w:p w14:paraId="474B5188" w14:textId="2F1E801E" w:rsidR="002535AB" w:rsidRPr="00A67453" w:rsidRDefault="002535AB" w:rsidP="00CC2CFE">
            <w:pPr>
              <w:spacing w:after="120" w:line="24" w:lineRule="atLeast"/>
              <w:jc w:val="right"/>
              <w:rPr>
                <w:rFonts w:eastAsia="Times New Roman" w:cs="Calibri"/>
                <w:bCs/>
                <w:sz w:val="20"/>
                <w:szCs w:val="20"/>
              </w:rPr>
            </w:pPr>
            <w:r>
              <w:rPr>
                <w:rFonts w:eastAsia="Times New Roman" w:cs="Calibri"/>
                <w:bCs/>
                <w:sz w:val="20"/>
                <w:szCs w:val="20"/>
              </w:rPr>
              <w:t>2</w:t>
            </w:r>
          </w:p>
        </w:tc>
        <w:tc>
          <w:tcPr>
            <w:tcW w:w="8100" w:type="dxa"/>
            <w:tcBorders>
              <w:top w:val="single" w:sz="8" w:space="0" w:color="002776"/>
              <w:bottom w:val="single" w:sz="8" w:space="0" w:color="002776"/>
              <w:right w:val="single" w:sz="8" w:space="0" w:color="002776"/>
            </w:tcBorders>
            <w:shd w:val="clear" w:color="auto" w:fill="auto"/>
            <w:vAlign w:val="center"/>
          </w:tcPr>
          <w:p w14:paraId="2F83B270" w14:textId="149C9681" w:rsidR="002535AB" w:rsidRPr="00A67453" w:rsidRDefault="002535AB" w:rsidP="00CC2CFE">
            <w:pPr>
              <w:spacing w:after="120" w:line="24" w:lineRule="atLeast"/>
              <w:ind w:left="34"/>
              <w:rPr>
                <w:rFonts w:eastAsia="Times New Roman" w:cs="Calibri"/>
                <w:sz w:val="20"/>
                <w:szCs w:val="20"/>
              </w:rPr>
            </w:pPr>
            <w:r>
              <w:rPr>
                <w:rFonts w:eastAsia="Times New Roman" w:cs="Calibri"/>
                <w:sz w:val="20"/>
                <w:szCs w:val="20"/>
              </w:rPr>
              <w:t>Kontrolný zoznam – oprávnenosť výdavkov</w:t>
            </w:r>
          </w:p>
        </w:tc>
      </w:tr>
      <w:tr w:rsidR="002535AB" w:rsidRPr="007E4B54" w14:paraId="6CD89B90" w14:textId="77777777" w:rsidTr="00CC2CFE">
        <w:tc>
          <w:tcPr>
            <w:tcW w:w="738" w:type="dxa"/>
            <w:tcBorders>
              <w:top w:val="single" w:sz="8" w:space="0" w:color="002776"/>
              <w:left w:val="single" w:sz="8" w:space="0" w:color="002776"/>
              <w:bottom w:val="single" w:sz="8" w:space="0" w:color="002776"/>
            </w:tcBorders>
            <w:shd w:val="clear" w:color="auto" w:fill="D5DCE4"/>
            <w:vAlign w:val="center"/>
          </w:tcPr>
          <w:p w14:paraId="3245E2C4" w14:textId="0471D96F" w:rsidR="002535AB" w:rsidRPr="00A67453" w:rsidRDefault="002535AB" w:rsidP="00CC2CFE">
            <w:pPr>
              <w:spacing w:after="120" w:line="24" w:lineRule="atLeast"/>
              <w:jc w:val="right"/>
              <w:rPr>
                <w:rFonts w:eastAsia="Times New Roman" w:cs="Calibri"/>
                <w:bCs/>
                <w:sz w:val="20"/>
                <w:szCs w:val="20"/>
              </w:rPr>
            </w:pPr>
            <w:r>
              <w:rPr>
                <w:rFonts w:eastAsia="Times New Roman" w:cs="Calibri"/>
                <w:bCs/>
                <w:sz w:val="20"/>
                <w:szCs w:val="20"/>
              </w:rPr>
              <w:t>3</w:t>
            </w:r>
          </w:p>
        </w:tc>
        <w:tc>
          <w:tcPr>
            <w:tcW w:w="8100" w:type="dxa"/>
            <w:tcBorders>
              <w:top w:val="single" w:sz="8" w:space="0" w:color="002776"/>
              <w:bottom w:val="single" w:sz="8" w:space="0" w:color="002776"/>
              <w:right w:val="single" w:sz="8" w:space="0" w:color="002776"/>
            </w:tcBorders>
            <w:shd w:val="clear" w:color="auto" w:fill="auto"/>
            <w:vAlign w:val="center"/>
          </w:tcPr>
          <w:p w14:paraId="3E1954D7" w14:textId="35ED0F11" w:rsidR="002535AB" w:rsidRPr="00A67453" w:rsidRDefault="002535AB" w:rsidP="00CC2CFE">
            <w:pPr>
              <w:spacing w:after="120" w:line="24" w:lineRule="atLeast"/>
              <w:ind w:left="34"/>
              <w:rPr>
                <w:rFonts w:eastAsia="Times New Roman" w:cs="Calibri"/>
                <w:sz w:val="20"/>
                <w:szCs w:val="20"/>
              </w:rPr>
            </w:pPr>
            <w:r>
              <w:rPr>
                <w:rFonts w:eastAsia="Times New Roman" w:cs="Calibri"/>
                <w:sz w:val="20"/>
                <w:szCs w:val="20"/>
              </w:rPr>
              <w:t>Formuláre k osobným výdavkom</w:t>
            </w:r>
          </w:p>
        </w:tc>
      </w:tr>
    </w:tbl>
    <w:p w14:paraId="3D058F60" w14:textId="77777777" w:rsidR="00DE04B9" w:rsidRDefault="00DE04B9" w:rsidP="007F5484">
      <w:pPr>
        <w:tabs>
          <w:tab w:val="left" w:pos="1653"/>
        </w:tabs>
        <w:rPr>
          <w:rFonts w:asciiTheme="minorHAnsi" w:hAnsiTheme="minorHAnsi"/>
        </w:rPr>
      </w:pPr>
    </w:p>
    <w:p w14:paraId="195A376F" w14:textId="77777777" w:rsidR="00DE04B9" w:rsidRDefault="00DE04B9" w:rsidP="007F5484">
      <w:pPr>
        <w:tabs>
          <w:tab w:val="left" w:pos="1653"/>
        </w:tabs>
        <w:rPr>
          <w:rFonts w:asciiTheme="minorHAnsi" w:hAnsiTheme="minorHAnsi"/>
        </w:rPr>
      </w:pPr>
    </w:p>
    <w:p w14:paraId="350D63D5" w14:textId="77777777" w:rsidR="00DE04B9" w:rsidRDefault="00DE04B9" w:rsidP="007F5484">
      <w:pPr>
        <w:tabs>
          <w:tab w:val="left" w:pos="1653"/>
        </w:tabs>
        <w:rPr>
          <w:rFonts w:asciiTheme="minorHAnsi" w:hAnsiTheme="minorHAnsi"/>
        </w:rPr>
      </w:pPr>
    </w:p>
    <w:p w14:paraId="5DBBB94B" w14:textId="77777777" w:rsidR="00DE04B9" w:rsidRDefault="00DE04B9" w:rsidP="007F5484">
      <w:pPr>
        <w:tabs>
          <w:tab w:val="left" w:pos="1653"/>
        </w:tabs>
        <w:rPr>
          <w:rFonts w:asciiTheme="minorHAnsi" w:hAnsiTheme="minorHAnsi"/>
        </w:rPr>
      </w:pPr>
    </w:p>
    <w:p w14:paraId="05C06710" w14:textId="77777777" w:rsidR="00DE04B9" w:rsidRDefault="00DE04B9" w:rsidP="007F5484">
      <w:pPr>
        <w:tabs>
          <w:tab w:val="left" w:pos="1653"/>
        </w:tabs>
        <w:rPr>
          <w:rFonts w:asciiTheme="minorHAnsi" w:hAnsiTheme="minorHAnsi"/>
        </w:rPr>
      </w:pPr>
    </w:p>
    <w:p w14:paraId="0895807D" w14:textId="6A6EF7E0" w:rsidR="00A00620" w:rsidRPr="00060ED3" w:rsidRDefault="007F5484" w:rsidP="007F5484">
      <w:pPr>
        <w:tabs>
          <w:tab w:val="left" w:pos="1653"/>
        </w:tabs>
        <w:rPr>
          <w:rFonts w:asciiTheme="minorHAnsi" w:hAnsiTheme="minorHAnsi"/>
        </w:rPr>
      </w:pPr>
      <w:r w:rsidRPr="00060ED3">
        <w:rPr>
          <w:rFonts w:asciiTheme="minorHAnsi" w:hAnsiTheme="minorHAnsi"/>
        </w:rPr>
        <w:tab/>
      </w:r>
    </w:p>
    <w:p w14:paraId="3E283C9E" w14:textId="77777777" w:rsidR="007F5484" w:rsidRPr="00060ED3" w:rsidRDefault="007F5484" w:rsidP="007F5484">
      <w:pPr>
        <w:tabs>
          <w:tab w:val="left" w:pos="1653"/>
        </w:tabs>
        <w:rPr>
          <w:rFonts w:asciiTheme="minorHAnsi" w:hAnsiTheme="minorHAnsi"/>
        </w:rPr>
      </w:pPr>
    </w:p>
    <w:p w14:paraId="28AA56FC" w14:textId="77777777" w:rsidR="007F5484" w:rsidRPr="00060ED3" w:rsidRDefault="007F5484" w:rsidP="007F5484">
      <w:pPr>
        <w:tabs>
          <w:tab w:val="left" w:pos="1653"/>
        </w:tabs>
        <w:rPr>
          <w:rFonts w:asciiTheme="minorHAnsi" w:hAnsiTheme="minorHAnsi"/>
        </w:rPr>
      </w:pPr>
    </w:p>
    <w:sectPr w:rsidR="007F5484" w:rsidRPr="00060ED3">
      <w:head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309F0" w14:textId="77777777" w:rsidR="00CE376A" w:rsidRDefault="00CE376A" w:rsidP="00A00620">
      <w:pPr>
        <w:spacing w:after="0" w:line="240" w:lineRule="auto"/>
      </w:pPr>
      <w:r>
        <w:separator/>
      </w:r>
    </w:p>
  </w:endnote>
  <w:endnote w:type="continuationSeparator" w:id="0">
    <w:p w14:paraId="68B008C2" w14:textId="77777777" w:rsidR="00CE376A" w:rsidRDefault="00CE376A" w:rsidP="00A00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0000000000000000000"/>
    <w:charset w:val="8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4AD0C" w14:textId="77777777" w:rsidR="00C33A5D" w:rsidRDefault="00C33A5D">
    <w:pPr>
      <w:pStyle w:val="Pta"/>
      <w:jc w:val="right"/>
    </w:pPr>
    <w:r>
      <w:fldChar w:fldCharType="begin"/>
    </w:r>
    <w:r>
      <w:instrText>PAGE   \* MERGEFORMAT</w:instrText>
    </w:r>
    <w:r>
      <w:fldChar w:fldCharType="separate"/>
    </w:r>
    <w:r w:rsidR="00D12A5D" w:rsidRPr="00D12A5D">
      <w:rPr>
        <w:noProof/>
        <w:lang w:val="sk-SK"/>
      </w:rPr>
      <w:t>2</w:t>
    </w:r>
    <w:r>
      <w:fldChar w:fldCharType="end"/>
    </w:r>
  </w:p>
  <w:p w14:paraId="1C3F61D4" w14:textId="77777777" w:rsidR="00C33A5D" w:rsidRDefault="00C33A5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AA2BC" w14:textId="25B5173A" w:rsidR="00C33A5D" w:rsidRDefault="00D22F0F">
    <w:pPr>
      <w:pStyle w:val="Pta"/>
      <w:jc w:val="right"/>
    </w:pPr>
    <w:r>
      <w:fldChar w:fldCharType="begin"/>
    </w:r>
    <w:r>
      <w:instrText xml:space="preserve"> PAGE   \* MERGEFORMAT </w:instrText>
    </w:r>
    <w:r>
      <w:fldChar w:fldCharType="separate"/>
    </w:r>
    <w:r w:rsidR="00D12A5D">
      <w:rPr>
        <w:noProof/>
      </w:rPr>
      <w:t>26</w:t>
    </w:r>
    <w:r>
      <w:fldChar w:fldCharType="end"/>
    </w:r>
  </w:p>
  <w:p w14:paraId="7A61DFC2" w14:textId="77777777" w:rsidR="00C33A5D" w:rsidRDefault="00C33A5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594C0" w14:textId="77777777" w:rsidR="00CE376A" w:rsidRDefault="00CE376A" w:rsidP="00A00620">
      <w:pPr>
        <w:spacing w:after="0" w:line="240" w:lineRule="auto"/>
      </w:pPr>
      <w:r>
        <w:separator/>
      </w:r>
    </w:p>
  </w:footnote>
  <w:footnote w:type="continuationSeparator" w:id="0">
    <w:p w14:paraId="7737F86A" w14:textId="77777777" w:rsidR="00CE376A" w:rsidRDefault="00CE376A" w:rsidP="00A00620">
      <w:pPr>
        <w:spacing w:after="0" w:line="240" w:lineRule="auto"/>
      </w:pPr>
      <w:r>
        <w:continuationSeparator/>
      </w:r>
    </w:p>
  </w:footnote>
  <w:footnote w:id="1">
    <w:p w14:paraId="1AEB2695" w14:textId="05F221CA" w:rsidR="00C33A5D" w:rsidRPr="00781999" w:rsidRDefault="00C33A5D" w:rsidP="00012A1A">
      <w:pPr>
        <w:pStyle w:val="Textpoznmkypodiarou"/>
        <w:rPr>
          <w:ins w:id="21" w:author="Hrabovčinová, Ivana" w:date="2017-12-12T09:57:00Z"/>
          <w:rFonts w:asciiTheme="minorHAnsi" w:hAnsiTheme="minorHAnsi"/>
          <w:lang w:val="sk-SK"/>
        </w:rPr>
      </w:pPr>
      <w:r w:rsidRPr="00066318">
        <w:rPr>
          <w:rStyle w:val="Odkaznapoznmkupodiarou"/>
          <w:rFonts w:ascii="Calibri" w:hAnsi="Calibri" w:cs="Calibri"/>
          <w:szCs w:val="16"/>
          <w:lang w:val="sk-SK"/>
        </w:rPr>
        <w:footnoteRef/>
      </w:r>
      <w:r>
        <w:rPr>
          <w:rFonts w:ascii="Calibri" w:hAnsi="Calibri" w:cs="Calibri"/>
          <w:szCs w:val="16"/>
          <w:lang w:val="sk-SK"/>
        </w:rPr>
        <w:t xml:space="preserve"> </w:t>
      </w:r>
      <w:r w:rsidRPr="00066318">
        <w:rPr>
          <w:rFonts w:ascii="Calibri" w:hAnsi="Calibri" w:cs="Calibri"/>
          <w:szCs w:val="16"/>
          <w:lang w:val="sk-SK"/>
        </w:rPr>
        <w:t xml:space="preserve">Ide o zložku mzdy v zmysle § 118 zákonníka práce. </w:t>
      </w:r>
      <w:r w:rsidRPr="00066318">
        <w:rPr>
          <w:rFonts w:ascii="Calibri" w:hAnsi="Calibri"/>
          <w:szCs w:val="16"/>
          <w:lang w:val="sk-SK"/>
        </w:rPr>
        <w:t>Uvedené sa aplikuje aj na  obdobný pracovný vzťah (napr. zákon o štátnej službe).</w:t>
      </w:r>
    </w:p>
  </w:footnote>
  <w:footnote w:id="2">
    <w:p w14:paraId="25996207" w14:textId="4A7F46E3" w:rsidR="00A03861" w:rsidRPr="00A03861" w:rsidRDefault="00A03861">
      <w:pPr>
        <w:pStyle w:val="Textpoznmkypodiarou"/>
        <w:rPr>
          <w:lang w:val="sk-SK"/>
        </w:rPr>
      </w:pPr>
      <w:r>
        <w:rPr>
          <w:rStyle w:val="Odkaznapoznmkupodiarou"/>
        </w:rPr>
        <w:footnoteRef/>
      </w:r>
      <w:r>
        <w:t xml:space="preserve"> </w:t>
      </w:r>
      <w:r w:rsidRPr="00A03861">
        <w:rPr>
          <w:rFonts w:ascii="Calibri" w:hAnsi="Calibri"/>
          <w:szCs w:val="16"/>
          <w:lang w:val="sk-SK"/>
        </w:rPr>
        <w:t>Vnútorný mzdový predpis musí implementačný subjekt predložiť na schválenie GR SRF</w:t>
      </w:r>
    </w:p>
  </w:footnote>
  <w:footnote w:id="3">
    <w:p w14:paraId="01FE3432" w14:textId="77777777" w:rsidR="00C33A5D" w:rsidRPr="00262F18" w:rsidRDefault="00C33A5D" w:rsidP="00012A1A">
      <w:pPr>
        <w:pStyle w:val="Textpoznmkypodiarou"/>
        <w:rPr>
          <w:rFonts w:asciiTheme="minorHAnsi" w:hAnsiTheme="minorHAnsi"/>
          <w:lang w:val="sk-SK"/>
        </w:rPr>
      </w:pPr>
      <w:r>
        <w:rPr>
          <w:rStyle w:val="Odkaznapoznmkupodiarou"/>
        </w:rPr>
        <w:footnoteRef/>
      </w:r>
      <w:r>
        <w:t xml:space="preserve"> </w:t>
      </w:r>
      <w:r w:rsidRPr="00262F18">
        <w:rPr>
          <w:rFonts w:asciiTheme="minorHAnsi" w:hAnsiTheme="minorHAnsi" w:cs="Calibri"/>
          <w:szCs w:val="16"/>
          <w:lang w:val="sk-SK"/>
        </w:rPr>
        <w:t>Okrem prípadov, kedy ide o jednorazové navýšenie mzdy o maximálne 30% doteraz vyplácanej mzdy.</w:t>
      </w:r>
    </w:p>
  </w:footnote>
  <w:footnote w:id="4">
    <w:p w14:paraId="30F12006" w14:textId="756C88FE" w:rsidR="00C33A5D" w:rsidRPr="00D23C17" w:rsidRDefault="00C33A5D" w:rsidP="00012A1A">
      <w:pPr>
        <w:pStyle w:val="Textpoznmkypodiarou"/>
        <w:rPr>
          <w:lang w:val="sk-SK"/>
        </w:rPr>
      </w:pPr>
      <w:r w:rsidRPr="00262F18">
        <w:rPr>
          <w:rStyle w:val="Odkaznapoznmkupodiarou"/>
          <w:rFonts w:asciiTheme="minorHAnsi" w:hAnsiTheme="minorHAnsi"/>
        </w:rPr>
        <w:footnoteRef/>
      </w:r>
      <w:r w:rsidRPr="00262F18">
        <w:rPr>
          <w:rFonts w:asciiTheme="minorHAnsi" w:hAnsiTheme="minorHAnsi"/>
        </w:rPr>
        <w:t xml:space="preserve"> </w:t>
      </w:r>
      <w:r w:rsidRPr="00262F18">
        <w:rPr>
          <w:rFonts w:asciiTheme="minorHAnsi" w:hAnsiTheme="minorHAnsi" w:cs="Calibri"/>
          <w:szCs w:val="16"/>
          <w:lang w:val="sk-SK"/>
        </w:rPr>
        <w:t>Pracovný výkaz musí byť podpísaný najbližším priamym nadriadeným zamestnanca</w:t>
      </w:r>
    </w:p>
  </w:footnote>
  <w:footnote w:id="5">
    <w:p w14:paraId="1FC4E634" w14:textId="77777777" w:rsidR="00C33A5D" w:rsidRPr="00063111" w:rsidRDefault="00C33A5D" w:rsidP="00A00620">
      <w:pPr>
        <w:pStyle w:val="Textpoznmkypodiarou"/>
        <w:jc w:val="both"/>
        <w:rPr>
          <w:rFonts w:ascii="Calibri" w:hAnsi="Calibri" w:cs="Calibri"/>
          <w:szCs w:val="16"/>
          <w:lang w:val="sk-SK"/>
        </w:rPr>
      </w:pPr>
      <w:r w:rsidRPr="00063111">
        <w:rPr>
          <w:rFonts w:ascii="Calibri" w:hAnsi="Calibri" w:cs="Calibri"/>
          <w:szCs w:val="16"/>
          <w:vertAlign w:val="superscript"/>
          <w:lang w:val="sk-SK"/>
        </w:rPr>
        <w:footnoteRef/>
      </w:r>
      <w:r w:rsidRPr="00063111">
        <w:rPr>
          <w:rFonts w:ascii="Calibri" w:hAnsi="Calibri" w:cs="Calibri"/>
          <w:szCs w:val="16"/>
          <w:vertAlign w:val="superscript"/>
          <w:lang w:val="sk-SK"/>
        </w:rPr>
        <w:t xml:space="preserve"> </w:t>
      </w:r>
      <w:r w:rsidRPr="00063111">
        <w:rPr>
          <w:rFonts w:ascii="Calibri" w:hAnsi="Calibri" w:cs="Calibri"/>
          <w:szCs w:val="16"/>
          <w:lang w:val="sk-SK"/>
        </w:rPr>
        <w:t>Táto pracovná pozícia nie je oprávnená pri neinvestičných projektoch.</w:t>
      </w:r>
    </w:p>
  </w:footnote>
  <w:footnote w:id="6">
    <w:p w14:paraId="5FC0211F" w14:textId="77777777" w:rsidR="00C33A5D" w:rsidRPr="005162A8" w:rsidRDefault="00C33A5D" w:rsidP="00A00620">
      <w:pPr>
        <w:pStyle w:val="Textpoznmkypodiarou"/>
        <w:rPr>
          <w:rFonts w:asciiTheme="minorHAnsi" w:hAnsiTheme="minorHAnsi"/>
          <w:szCs w:val="16"/>
          <w:highlight w:val="yellow"/>
          <w:lang w:val="sk-SK"/>
        </w:rPr>
      </w:pPr>
      <w:r w:rsidRPr="005162A8">
        <w:rPr>
          <w:rStyle w:val="Odkaznapoznmkupodiarou"/>
          <w:rFonts w:asciiTheme="minorHAnsi" w:hAnsiTheme="minorHAnsi"/>
          <w:szCs w:val="16"/>
        </w:rPr>
        <w:footnoteRef/>
      </w:r>
      <w:r w:rsidRPr="005162A8">
        <w:rPr>
          <w:rFonts w:asciiTheme="minorHAnsi" w:hAnsiTheme="minorHAnsi"/>
          <w:szCs w:val="16"/>
        </w:rPr>
        <w:t xml:space="preserve"> </w:t>
      </w:r>
      <w:r w:rsidRPr="005162A8">
        <w:rPr>
          <w:rFonts w:asciiTheme="minorHAnsi" w:hAnsiTheme="minorHAnsi"/>
          <w:szCs w:val="16"/>
          <w:lang w:val="sk-SK"/>
        </w:rPr>
        <w:t>Ak nie je v tejto Príručke uvedené inak.</w:t>
      </w:r>
    </w:p>
  </w:footnote>
  <w:footnote w:id="7">
    <w:p w14:paraId="2BFE78DF" w14:textId="77777777" w:rsidR="00C33A5D" w:rsidRPr="00A345C0" w:rsidRDefault="00C33A5D" w:rsidP="00981537">
      <w:pPr>
        <w:pStyle w:val="Textpoznmkypodiarou"/>
        <w:jc w:val="both"/>
        <w:rPr>
          <w:rFonts w:ascii="Calibri" w:hAnsi="Calibri" w:cs="Calibri"/>
          <w:szCs w:val="16"/>
          <w:lang w:val="sk-SK"/>
        </w:rPr>
      </w:pPr>
      <w:r w:rsidRPr="005162A8">
        <w:rPr>
          <w:rStyle w:val="Odkaznapoznmkupodiarou"/>
          <w:rFonts w:asciiTheme="minorHAnsi" w:hAnsiTheme="minorHAnsi"/>
          <w:szCs w:val="16"/>
          <w:lang w:val="sk-SK"/>
        </w:rPr>
        <w:footnoteRef/>
      </w:r>
      <w:r w:rsidRPr="005162A8">
        <w:rPr>
          <w:rFonts w:asciiTheme="minorHAnsi" w:hAnsiTheme="minorHAnsi" w:cs="Calibri"/>
          <w:szCs w:val="16"/>
          <w:lang w:val="sk-SK"/>
        </w:rPr>
        <w:t xml:space="preserve"> Pre účely príručky sa pod pojmom úväzok rozumie pracovný pomer, dohody mimo pracovného pomeru a štátnozamestnanecký pomer.</w:t>
      </w:r>
    </w:p>
  </w:footnote>
  <w:footnote w:id="8">
    <w:p w14:paraId="325D8A33" w14:textId="77777777" w:rsidR="00C33A5D" w:rsidRPr="004E4732" w:rsidRDefault="00C33A5D" w:rsidP="00981537">
      <w:pPr>
        <w:pStyle w:val="Textpoznmkypodiarou"/>
        <w:jc w:val="both"/>
        <w:rPr>
          <w:rFonts w:ascii="Calibri" w:hAnsi="Calibri"/>
          <w:szCs w:val="16"/>
          <w:lang w:val="sk-SK"/>
        </w:rPr>
      </w:pPr>
      <w:r w:rsidRPr="004E4732">
        <w:rPr>
          <w:rStyle w:val="Odkaznapoznmkupodiarou"/>
          <w:rFonts w:ascii="Calibri" w:hAnsi="Calibri"/>
          <w:szCs w:val="16"/>
          <w:lang w:val="sk-SK"/>
        </w:rPr>
        <w:footnoteRef/>
      </w:r>
      <w:r w:rsidRPr="004E4732">
        <w:rPr>
          <w:rFonts w:ascii="Calibri" w:hAnsi="Calibri"/>
          <w:szCs w:val="16"/>
          <w:lang w:val="sk-SK"/>
        </w:rPr>
        <w:t xml:space="preserve"> V prípade projektov technickej </w:t>
      </w:r>
      <w:r w:rsidRPr="008429AC">
        <w:rPr>
          <w:rFonts w:ascii="Calibri" w:hAnsi="Calibri"/>
          <w:szCs w:val="16"/>
          <w:lang w:val="sk-SK"/>
        </w:rPr>
        <w:t>pomoci, ktoré v prís</w:t>
      </w:r>
      <w:r w:rsidRPr="004E4732">
        <w:rPr>
          <w:rFonts w:ascii="Calibri" w:hAnsi="Calibri"/>
          <w:szCs w:val="16"/>
          <w:lang w:val="sk-SK"/>
        </w:rPr>
        <w:t>lušnom časovom horizonte na seba nadväzujú (napr. ide o projekty TP s dĺžkou realizácie na jeden kalendárny rok)  sa primerane aplikuje predmetná požiadavka.</w:t>
      </w:r>
    </w:p>
  </w:footnote>
  <w:footnote w:id="9">
    <w:p w14:paraId="2F123C65" w14:textId="77777777" w:rsidR="00C33A5D" w:rsidRPr="004F43B1" w:rsidRDefault="00C33A5D" w:rsidP="00A00620">
      <w:pPr>
        <w:pStyle w:val="Textpoznmkypodiarou"/>
        <w:jc w:val="both"/>
        <w:rPr>
          <w:rFonts w:ascii="Calibri" w:hAnsi="Calibri"/>
          <w:szCs w:val="16"/>
          <w:lang w:val="sk-SK"/>
        </w:rPr>
      </w:pPr>
      <w:r w:rsidRPr="004F43B1">
        <w:rPr>
          <w:rStyle w:val="Odkaznapoznmkupodiarou"/>
          <w:rFonts w:ascii="Calibri" w:hAnsi="Calibri" w:cs="Calibri"/>
          <w:szCs w:val="16"/>
          <w:lang w:val="sk-SK"/>
        </w:rPr>
        <w:footnoteRef/>
      </w:r>
      <w:r w:rsidRPr="004F43B1">
        <w:rPr>
          <w:rFonts w:ascii="Calibri" w:hAnsi="Calibri" w:cs="Calibri"/>
          <w:szCs w:val="16"/>
          <w:lang w:val="sk-SK"/>
        </w:rPr>
        <w:t xml:space="preserve">Ide o zložku mzdy v zmysle § 118 zákonníka práce. </w:t>
      </w:r>
      <w:r w:rsidRPr="004F43B1">
        <w:rPr>
          <w:rFonts w:ascii="Calibri" w:hAnsi="Calibri"/>
          <w:szCs w:val="16"/>
          <w:lang w:val="sk-SK"/>
        </w:rPr>
        <w:t xml:space="preserve">Uvedené sa aplikuje aj na  obdobný pracovný vzťah (napr. zákon o štátnej službe). Oprávneným výdavkom sú len odmeny vyplatené podľa </w:t>
      </w:r>
      <w:r w:rsidRPr="004F43B1">
        <w:rPr>
          <w:rFonts w:ascii="Calibri" w:hAnsi="Calibri" w:cs="Calibri"/>
          <w:szCs w:val="16"/>
          <w:lang w:val="sk-SK"/>
        </w:rPr>
        <w:t>§ 99, ods. 1, bod a) až c) zákona č. 400/2009 Z.z. o štátnej službe a o zmene a doplnení niektorých zákonov. Odmeny vyplatené podľa § 99, ods. 1, bod d) až f) zákona č. 400/2009 Z.z. o štátnej službe a o zmene a doplnení niektorých zákonov sa považujú za neoprávnené.</w:t>
      </w:r>
    </w:p>
  </w:footnote>
  <w:footnote w:id="10">
    <w:p w14:paraId="69A3B19A" w14:textId="77777777" w:rsidR="00C33A5D" w:rsidRPr="00060210" w:rsidRDefault="00C33A5D" w:rsidP="00A00620">
      <w:pPr>
        <w:pStyle w:val="Textpoznmkypodiarou"/>
        <w:jc w:val="both"/>
        <w:rPr>
          <w:rFonts w:ascii="Calibri" w:hAnsi="Calibri"/>
          <w:sz w:val="18"/>
          <w:szCs w:val="18"/>
        </w:rPr>
      </w:pPr>
      <w:r w:rsidRPr="004F43B1">
        <w:rPr>
          <w:rStyle w:val="Odkaznapoznmkupodiarou"/>
          <w:rFonts w:ascii="Calibri" w:hAnsi="Calibri"/>
          <w:szCs w:val="16"/>
        </w:rPr>
        <w:footnoteRef/>
      </w:r>
      <w:r w:rsidRPr="004F43B1">
        <w:rPr>
          <w:rFonts w:ascii="Calibri" w:hAnsi="Calibri" w:cs="Calibri"/>
          <w:szCs w:val="16"/>
          <w:lang w:val="sk-SK"/>
        </w:rPr>
        <w:t>Týmto nie sú dotknuté záväzky zamestnávateľa voči zamestnancovi na základe uzatvorených pracovnoprávnych vzťahov.</w:t>
      </w:r>
    </w:p>
  </w:footnote>
  <w:footnote w:id="11">
    <w:p w14:paraId="47E142A7" w14:textId="77777777" w:rsidR="00C33A5D" w:rsidRPr="00DA43EF" w:rsidRDefault="00C33A5D" w:rsidP="00A00620">
      <w:pPr>
        <w:pStyle w:val="Textpoznmkypodiarou"/>
        <w:jc w:val="both"/>
        <w:rPr>
          <w:rFonts w:asciiTheme="minorHAnsi" w:hAnsiTheme="minorHAnsi"/>
          <w:szCs w:val="16"/>
          <w:lang w:val="sk-SK"/>
        </w:rPr>
      </w:pPr>
      <w:r w:rsidRPr="004F43B1">
        <w:rPr>
          <w:rStyle w:val="Odkaznapoznmkupodiarou"/>
          <w:rFonts w:ascii="Calibri" w:hAnsi="Calibri" w:cs="Calibri"/>
          <w:sz w:val="18"/>
          <w:szCs w:val="18"/>
          <w:lang w:val="sk-SK"/>
        </w:rPr>
        <w:footnoteRef/>
      </w:r>
      <w:r w:rsidRPr="00DA43EF">
        <w:rPr>
          <w:rFonts w:asciiTheme="minorHAnsi" w:hAnsiTheme="minorHAnsi" w:cs="Calibri"/>
          <w:szCs w:val="16"/>
          <w:lang w:val="sk-SK"/>
        </w:rPr>
        <w:t xml:space="preserve">Ide o zložku mzdy v zmysle § 118 zákonníka práce. </w:t>
      </w:r>
      <w:r w:rsidRPr="00DA43EF">
        <w:rPr>
          <w:rFonts w:asciiTheme="minorHAnsi" w:hAnsiTheme="minorHAnsi"/>
          <w:szCs w:val="16"/>
          <w:lang w:val="sk-SK"/>
        </w:rPr>
        <w:t>Uvedené sa aplikuje aj na  obdobný pracovný vzťah (napr. zákon o štátnej službe).</w:t>
      </w:r>
    </w:p>
  </w:footnote>
  <w:footnote w:id="12">
    <w:p w14:paraId="27C6D51D" w14:textId="77777777" w:rsidR="00C33A5D" w:rsidRPr="004F43B1" w:rsidRDefault="00C33A5D" w:rsidP="00A00620">
      <w:pPr>
        <w:pStyle w:val="Textpoznmkypodiarou"/>
        <w:jc w:val="both"/>
        <w:rPr>
          <w:rFonts w:ascii="Calibri" w:hAnsi="Calibri"/>
          <w:szCs w:val="16"/>
        </w:rPr>
      </w:pPr>
      <w:r w:rsidRPr="00DA43EF">
        <w:rPr>
          <w:rStyle w:val="Odkaznapoznmkupodiarou"/>
          <w:rFonts w:asciiTheme="minorHAnsi" w:hAnsiTheme="minorHAnsi"/>
          <w:szCs w:val="16"/>
        </w:rPr>
        <w:footnoteRef/>
      </w:r>
      <w:r w:rsidRPr="00DA43EF">
        <w:rPr>
          <w:rFonts w:asciiTheme="minorHAnsi" w:hAnsiTheme="minorHAnsi" w:cs="Calibri"/>
          <w:szCs w:val="16"/>
          <w:lang w:val="sk-SK"/>
        </w:rPr>
        <w:t>Týmto nie sú dotknuté záväzky zamestnávateľa voči zamestnancovi na základe uzatvorených pracovnoprávnych vzťahov.</w:t>
      </w:r>
    </w:p>
  </w:footnote>
  <w:footnote w:id="13">
    <w:p w14:paraId="11EA8837" w14:textId="77777777" w:rsidR="00C33A5D" w:rsidRPr="0036461E" w:rsidRDefault="00C33A5D" w:rsidP="00A00620">
      <w:pPr>
        <w:pStyle w:val="Textpoznmkypodiarou"/>
        <w:rPr>
          <w:rFonts w:ascii="Calibri" w:hAnsi="Calibri"/>
          <w:szCs w:val="16"/>
          <w:lang w:val="sk-SK"/>
        </w:rPr>
      </w:pPr>
      <w:r w:rsidRPr="0036461E">
        <w:rPr>
          <w:rStyle w:val="Odkaznapoznmkupodiarou"/>
          <w:rFonts w:ascii="Calibri" w:hAnsi="Calibri"/>
          <w:szCs w:val="16"/>
          <w:lang w:val="sk-SK"/>
        </w:rPr>
        <w:footnoteRef/>
      </w:r>
      <w:r w:rsidRPr="0036461E">
        <w:rPr>
          <w:rFonts w:ascii="Calibri" w:hAnsi="Calibri"/>
          <w:szCs w:val="16"/>
          <w:lang w:val="sk-SK"/>
        </w:rPr>
        <w:t xml:space="preserve"> V zmysle ustanovenia § 2 ods. 6  zákona č. 283/2002 o cestovných náhradách v z. n. p. </w:t>
      </w:r>
    </w:p>
  </w:footnote>
  <w:footnote w:id="14">
    <w:p w14:paraId="6D784ED0" w14:textId="77777777" w:rsidR="00C33A5D" w:rsidRPr="0036461E" w:rsidRDefault="00C33A5D" w:rsidP="00A00620">
      <w:pPr>
        <w:pStyle w:val="Textpoznmkypodiarou"/>
        <w:rPr>
          <w:rFonts w:ascii="Calibri" w:hAnsi="Calibri"/>
          <w:szCs w:val="16"/>
        </w:rPr>
      </w:pPr>
      <w:r w:rsidRPr="0036461E">
        <w:rPr>
          <w:rStyle w:val="Odkaznapoznmkupodiarou"/>
          <w:rFonts w:ascii="Calibri" w:hAnsi="Calibri"/>
          <w:szCs w:val="16"/>
          <w:lang w:val="sk-SK"/>
        </w:rPr>
        <w:footnoteRef/>
      </w:r>
      <w:r w:rsidRPr="0036461E">
        <w:rPr>
          <w:rFonts w:ascii="Calibri" w:hAnsi="Calibri"/>
          <w:szCs w:val="16"/>
          <w:lang w:val="sk-SK"/>
        </w:rPr>
        <w:t xml:space="preserve"> § 2 odsek 1 zákona č. 283/2002 o cestovných náhradách v z.n.p.</w:t>
      </w:r>
    </w:p>
  </w:footnote>
  <w:footnote w:id="15">
    <w:p w14:paraId="3B74818A" w14:textId="7EF8563A" w:rsidR="00C33A5D" w:rsidRPr="008D6A6D" w:rsidRDefault="00C33A5D" w:rsidP="00A00620">
      <w:pPr>
        <w:pStyle w:val="Textpoznmkypodiarou"/>
        <w:jc w:val="both"/>
        <w:rPr>
          <w:rFonts w:ascii="Calibri" w:hAnsi="Calibri" w:cs="Calibri"/>
          <w:sz w:val="18"/>
          <w:szCs w:val="18"/>
          <w:lang w:val="sk-SK"/>
        </w:rPr>
      </w:pPr>
      <w:r w:rsidRPr="0036461E">
        <w:rPr>
          <w:rStyle w:val="Odkaznapoznmkupodiarou"/>
          <w:rFonts w:ascii="Calibri" w:hAnsi="Calibri"/>
          <w:szCs w:val="16"/>
        </w:rPr>
        <w:footnoteRef/>
      </w:r>
      <w:r>
        <w:rPr>
          <w:rFonts w:ascii="Calibri" w:hAnsi="Calibri" w:cs="Calibri"/>
          <w:szCs w:val="16"/>
          <w:lang w:val="sk-SK"/>
        </w:rPr>
        <w:t xml:space="preserve"> </w:t>
      </w:r>
      <w:r w:rsidRPr="0036461E">
        <w:rPr>
          <w:rFonts w:ascii="Calibri" w:hAnsi="Calibri" w:cs="Calibri"/>
          <w:szCs w:val="16"/>
          <w:lang w:val="sk-SK"/>
        </w:rPr>
        <w:t>V prípade stravného poskytnutého dodávateľsky (na faktúru) MDV SR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16">
    <w:p w14:paraId="7F9A6E42" w14:textId="77777777" w:rsidR="00C33A5D" w:rsidRPr="00A7693E" w:rsidRDefault="00C33A5D" w:rsidP="00A00620">
      <w:pPr>
        <w:pStyle w:val="Textpoznmkypodiarou"/>
        <w:rPr>
          <w:rFonts w:asciiTheme="minorHAnsi" w:hAnsiTheme="minorHAnsi"/>
          <w:szCs w:val="16"/>
          <w:lang w:val="sk-SK"/>
        </w:rPr>
      </w:pPr>
      <w:r w:rsidRPr="00A7693E">
        <w:rPr>
          <w:rStyle w:val="Odkaznapoznmkupodiarou"/>
          <w:rFonts w:asciiTheme="minorHAnsi" w:hAnsiTheme="minorHAnsi"/>
          <w:szCs w:val="16"/>
          <w:lang w:val="sk-SK"/>
        </w:rPr>
        <w:footnoteRef/>
      </w:r>
      <w:r w:rsidRPr="00A7693E">
        <w:rPr>
          <w:rFonts w:asciiTheme="minorHAnsi" w:hAnsiTheme="minorHAnsi"/>
          <w:szCs w:val="16"/>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17">
    <w:p w14:paraId="6284E617" w14:textId="4C75EA46" w:rsidR="00C33A5D" w:rsidRPr="00A7693E" w:rsidRDefault="00C33A5D" w:rsidP="00A00620">
      <w:pPr>
        <w:pStyle w:val="Textpoznmkypodiarou"/>
        <w:jc w:val="both"/>
        <w:rPr>
          <w:rFonts w:ascii="Calibri" w:hAnsi="Calibri"/>
          <w:sz w:val="18"/>
          <w:szCs w:val="18"/>
          <w:highlight w:val="yellow"/>
          <w:lang w:val="sk-SK"/>
        </w:rPr>
      </w:pPr>
      <w:r w:rsidRPr="00A7693E">
        <w:rPr>
          <w:rStyle w:val="Odkaznapoznmkupodiarou"/>
          <w:rFonts w:asciiTheme="minorHAnsi" w:hAnsiTheme="minorHAnsi"/>
          <w:szCs w:val="16"/>
        </w:rPr>
        <w:footnoteRef/>
      </w:r>
      <w:r>
        <w:rPr>
          <w:rFonts w:asciiTheme="minorHAnsi" w:hAnsiTheme="minorHAnsi" w:cs="Calibri"/>
          <w:szCs w:val="16"/>
          <w:lang w:val="sk-SK"/>
        </w:rPr>
        <w:t xml:space="preserve"> </w:t>
      </w:r>
      <w:r w:rsidRPr="00A7693E">
        <w:rPr>
          <w:rFonts w:asciiTheme="minorHAnsi" w:hAnsiTheme="minorHAnsi" w:cs="Calibri"/>
          <w:szCs w:val="16"/>
          <w:lang w:val="sk-SK"/>
        </w:rPr>
        <w:t xml:space="preserve">V prípade diaľničnej známky musí </w:t>
      </w:r>
      <w:r>
        <w:rPr>
          <w:rFonts w:asciiTheme="minorHAnsi" w:hAnsiTheme="minorHAnsi" w:cs="Calibri"/>
          <w:szCs w:val="16"/>
          <w:lang w:val="sk-SK"/>
        </w:rPr>
        <w:t>príjemca/</w:t>
      </w:r>
      <w:r w:rsidRPr="00A7693E">
        <w:rPr>
          <w:rFonts w:asciiTheme="minorHAnsi" w:hAnsiTheme="minorHAnsi" w:cs="Calibri"/>
          <w:szCs w:val="16"/>
          <w:lang w:val="sk-SK"/>
        </w:rPr>
        <w:t>implementačný subjekt preukázať, že motorové vozidlo bolo počas celej pracovnej cesty využívané výlučne pre účely projektu a diaľničná známka bola nevyhnutná. Ak sa motorové vozidlo využívalo pre účely projektu len z časti, príjemca / implementačný subjekt predloží výpočet pre úhradu zodpovedajúcej/oprávnenej časti.</w:t>
      </w:r>
    </w:p>
  </w:footnote>
  <w:footnote w:id="18">
    <w:p w14:paraId="4E8146DA" w14:textId="7A6CF2BE" w:rsidR="00C33A5D" w:rsidRPr="003F5383" w:rsidRDefault="00C33A5D" w:rsidP="00F4655E">
      <w:pPr>
        <w:pStyle w:val="Textpoznmkypodiarou"/>
        <w:jc w:val="both"/>
        <w:rPr>
          <w:ins w:id="32" w:author="Hrabovčinová, Ivana" w:date="2017-12-19T18:21:00Z"/>
          <w:lang w:val="sk-SK"/>
        </w:rPr>
      </w:pPr>
      <w:r w:rsidRPr="003F5383">
        <w:rPr>
          <w:rStyle w:val="Odkaznapoznmkupodiarou"/>
          <w:lang w:val="sk-SK"/>
        </w:rPr>
        <w:footnoteRef/>
      </w:r>
      <w:r>
        <w:rPr>
          <w:lang w:val="sk-SK"/>
        </w:rPr>
        <w:t xml:space="preserve"> </w:t>
      </w:r>
      <w:r w:rsidRPr="007B1CD1">
        <w:rPr>
          <w:rFonts w:asciiTheme="minorHAnsi" w:hAnsiTheme="minorHAnsi"/>
          <w:lang w:val="sk-SK"/>
        </w:rPr>
        <w:t>Kópia dokumentácie je podpísaná štatutárnym orgánom pr</w:t>
      </w:r>
      <w:r>
        <w:rPr>
          <w:rFonts w:asciiTheme="minorHAnsi" w:hAnsiTheme="minorHAnsi"/>
          <w:lang w:val="sk-SK"/>
        </w:rPr>
        <w:t>íjemcu/implementačného subjektu</w:t>
      </w:r>
      <w:r w:rsidRPr="007B1CD1">
        <w:rPr>
          <w:rFonts w:asciiTheme="minorHAnsi" w:hAnsiTheme="minorHAnsi"/>
          <w:lang w:val="sk-SK"/>
        </w:rPr>
        <w:t xml:space="preserve"> (alebo ním splnomocnenou osobou), uvedené sa vyžaduje iba pre doklady preukazujúce úhradu výdavkov (napr. výpis z bankového účtu). Ak dokumentácia pozostáva z viacerých listín, každá listina spĺňa požiadavku uvedenú v prvej vete.  Na výpisy zo štátnej pokladnice sa požiadavka na kópie dokumentácie nevzťahuje.</w:t>
      </w:r>
    </w:p>
  </w:footnote>
  <w:footnote w:id="19">
    <w:p w14:paraId="714B5558" w14:textId="77777777" w:rsidR="00C33A5D" w:rsidRPr="00CD49B8" w:rsidRDefault="00C33A5D" w:rsidP="00A00620">
      <w:pPr>
        <w:pStyle w:val="Textpoznmkypodiarou"/>
        <w:jc w:val="both"/>
        <w:rPr>
          <w:rFonts w:asciiTheme="minorHAnsi" w:hAnsiTheme="minorHAnsi" w:cs="Calibri"/>
          <w:szCs w:val="16"/>
          <w:lang w:val="sk-SK"/>
        </w:rPr>
      </w:pPr>
      <w:r w:rsidRPr="00CD49B8">
        <w:rPr>
          <w:rStyle w:val="Odkaznapoznmkupodiarou"/>
          <w:rFonts w:asciiTheme="minorHAnsi" w:hAnsiTheme="minorHAnsi"/>
          <w:szCs w:val="16"/>
        </w:rPr>
        <w:footnoteRef/>
      </w:r>
      <w:r w:rsidRPr="00CD49B8">
        <w:rPr>
          <w:rFonts w:asciiTheme="minorHAnsi" w:hAnsiTheme="minorHAnsi" w:cs="Calibri"/>
          <w:szCs w:val="16"/>
          <w:lang w:val="sk-SK"/>
        </w:rPr>
        <w:t>Vrátane štátnozamestnaneckého pomeru.</w:t>
      </w:r>
    </w:p>
  </w:footnote>
  <w:footnote w:id="20">
    <w:p w14:paraId="72161284" w14:textId="4285DA69" w:rsidR="00C33A5D" w:rsidRPr="00CD49B8" w:rsidRDefault="00C33A5D" w:rsidP="00A00620">
      <w:pPr>
        <w:pStyle w:val="Textpoznmkypodiarou"/>
        <w:jc w:val="both"/>
        <w:rPr>
          <w:rFonts w:asciiTheme="minorHAnsi" w:hAnsiTheme="minorHAnsi"/>
          <w:szCs w:val="16"/>
          <w:lang w:val="sk-SK"/>
        </w:rPr>
      </w:pPr>
      <w:r w:rsidRPr="00CD49B8">
        <w:rPr>
          <w:rStyle w:val="Odkaznapoznmkupodiarou"/>
          <w:rFonts w:asciiTheme="minorHAnsi" w:hAnsiTheme="minorHAnsi"/>
          <w:szCs w:val="16"/>
        </w:rPr>
        <w:footnoteRef/>
      </w:r>
      <w:r w:rsidRPr="00CD49B8">
        <w:rPr>
          <w:rFonts w:asciiTheme="minorHAnsi" w:hAnsiTheme="minorHAnsi"/>
          <w:szCs w:val="16"/>
        </w:rPr>
        <w:t xml:space="preserve"> </w:t>
      </w:r>
      <w:r w:rsidRPr="00CD49B8">
        <w:rPr>
          <w:rFonts w:asciiTheme="minorHAnsi" w:hAnsiTheme="minorHAnsi"/>
          <w:szCs w:val="16"/>
          <w:lang w:val="sk-SK"/>
        </w:rPr>
        <w:t xml:space="preserve">Relevantné pri prvom predkladaní dokumentácie na kontrolu, alebo vždy v prípade dodatku k pracovnej / štátnozamestnaneckej zmluve. V prípade projektov TP rozhodne o predložení príslušných dokumentov RO na základe skúseností a možného rizika vzniku neoprávnených výdavkov. </w:t>
      </w:r>
    </w:p>
  </w:footnote>
  <w:footnote w:id="21">
    <w:p w14:paraId="53D15467" w14:textId="0D7AAB40" w:rsidR="00C33A5D" w:rsidRPr="00CD49B8" w:rsidRDefault="00C33A5D" w:rsidP="00A00620">
      <w:pPr>
        <w:pStyle w:val="Textpoznmkypodiarou"/>
        <w:rPr>
          <w:rFonts w:asciiTheme="minorHAnsi" w:hAnsiTheme="minorHAnsi"/>
          <w:szCs w:val="16"/>
          <w:lang w:val="sk-SK"/>
        </w:rPr>
      </w:pPr>
      <w:r w:rsidRPr="00CD49B8">
        <w:rPr>
          <w:rStyle w:val="Odkaznapoznmkupodiarou"/>
          <w:rFonts w:asciiTheme="minorHAnsi" w:hAnsiTheme="minorHAnsi"/>
          <w:szCs w:val="16"/>
        </w:rPr>
        <w:footnoteRef/>
      </w:r>
      <w:r w:rsidRPr="00CD49B8">
        <w:rPr>
          <w:rFonts w:asciiTheme="minorHAnsi" w:hAnsiTheme="minorHAnsi"/>
          <w:szCs w:val="16"/>
        </w:rPr>
        <w:t xml:space="preserve"> </w:t>
      </w:r>
      <w:r w:rsidRPr="00CD49B8">
        <w:rPr>
          <w:rFonts w:asciiTheme="minorHAnsi" w:hAnsiTheme="minorHAnsi"/>
          <w:szCs w:val="16"/>
          <w:lang w:val="sk-SK"/>
        </w:rPr>
        <w:t>Relevantné pri prvom predkladaní dokumentácie na kontrolu, alebo vždy v prípade zmeny účtu zamestnanca.</w:t>
      </w:r>
    </w:p>
  </w:footnote>
  <w:footnote w:id="22">
    <w:p w14:paraId="209FD667" w14:textId="1A7F0A0F" w:rsidR="00C33A5D" w:rsidRPr="00CD49B8" w:rsidRDefault="00C33A5D" w:rsidP="00A00620">
      <w:pPr>
        <w:pStyle w:val="Textpoznmkypodiarou"/>
        <w:jc w:val="both"/>
        <w:rPr>
          <w:rFonts w:asciiTheme="minorHAnsi" w:hAnsiTheme="minorHAnsi"/>
          <w:szCs w:val="16"/>
          <w:lang w:val="sk-SK"/>
        </w:rPr>
      </w:pPr>
      <w:r w:rsidRPr="00CD49B8">
        <w:rPr>
          <w:rStyle w:val="Odkaznapoznmkupodiarou"/>
          <w:rFonts w:asciiTheme="minorHAnsi" w:hAnsiTheme="minorHAnsi"/>
          <w:szCs w:val="16"/>
        </w:rPr>
        <w:footnoteRef/>
      </w:r>
      <w:r w:rsidRPr="00CD49B8">
        <w:rPr>
          <w:rFonts w:asciiTheme="minorHAnsi" w:hAnsiTheme="minorHAnsi"/>
          <w:szCs w:val="16"/>
        </w:rPr>
        <w:t xml:space="preserve"> </w:t>
      </w:r>
      <w:r w:rsidRPr="00CD49B8">
        <w:rPr>
          <w:rFonts w:asciiTheme="minorHAnsi" w:hAnsiTheme="minorHAnsi"/>
          <w:szCs w:val="16"/>
          <w:lang w:val="sk-SK"/>
        </w:rPr>
        <w:t>Relevantné pri prvom predkladaní dokumentácie na kontrolu, alebo vždy v prípade dodatku k dohode o práci vykonávanej mimo pracovného pomeru.</w:t>
      </w:r>
    </w:p>
  </w:footnote>
  <w:footnote w:id="23">
    <w:p w14:paraId="2EF0DEDF" w14:textId="7DE355AD" w:rsidR="00C33A5D" w:rsidRPr="007711EB" w:rsidRDefault="00C33A5D" w:rsidP="00A00620">
      <w:pPr>
        <w:pStyle w:val="Textpoznmkypodiarou"/>
        <w:rPr>
          <w:szCs w:val="16"/>
          <w:highlight w:val="yellow"/>
          <w:lang w:val="sk-SK"/>
        </w:rPr>
      </w:pPr>
      <w:r w:rsidRPr="00CD49B8">
        <w:rPr>
          <w:rStyle w:val="Odkaznapoznmkupodiarou"/>
          <w:rFonts w:asciiTheme="minorHAnsi" w:hAnsiTheme="minorHAnsi"/>
          <w:szCs w:val="16"/>
        </w:rPr>
        <w:footnoteRef/>
      </w:r>
      <w:r w:rsidRPr="00CD49B8">
        <w:rPr>
          <w:rFonts w:asciiTheme="minorHAnsi" w:hAnsiTheme="minorHAnsi"/>
          <w:szCs w:val="16"/>
        </w:rPr>
        <w:t xml:space="preserve"> </w:t>
      </w:r>
      <w:r w:rsidRPr="00CD49B8">
        <w:rPr>
          <w:rFonts w:asciiTheme="minorHAnsi" w:hAnsiTheme="minorHAnsi"/>
          <w:szCs w:val="16"/>
          <w:lang w:val="sk-SK"/>
        </w:rPr>
        <w:t>Relevantné pri prvom predkladaní dokumentácie na kontrolu, alebo vždy v prípade zmeny účtu zamestnanca.</w:t>
      </w:r>
    </w:p>
  </w:footnote>
  <w:footnote w:id="24">
    <w:p w14:paraId="69A2E65A" w14:textId="155ABF4B" w:rsidR="00C33A5D" w:rsidRPr="007711EB" w:rsidRDefault="00C33A5D" w:rsidP="00A00620">
      <w:pPr>
        <w:pStyle w:val="Textpoznmkypodiarou"/>
        <w:jc w:val="both"/>
        <w:rPr>
          <w:rFonts w:ascii="Calibri" w:hAnsi="Calibri"/>
          <w:szCs w:val="16"/>
          <w:lang w:val="sk-SK"/>
        </w:rPr>
      </w:pPr>
      <w:r w:rsidRPr="007711EB">
        <w:rPr>
          <w:rStyle w:val="Odkaznapoznmkupodiarou"/>
          <w:rFonts w:ascii="Calibri" w:hAnsi="Calibri"/>
          <w:szCs w:val="16"/>
        </w:rPr>
        <w:footnoteRef/>
      </w:r>
      <w:r w:rsidRPr="007711EB">
        <w:rPr>
          <w:rFonts w:ascii="Calibri" w:hAnsi="Calibri"/>
          <w:szCs w:val="16"/>
        </w:rPr>
        <w:t xml:space="preserve"> </w:t>
      </w:r>
      <w:r w:rsidRPr="007711EB">
        <w:rPr>
          <w:rFonts w:ascii="Calibri" w:hAnsi="Calibri"/>
          <w:szCs w:val="16"/>
          <w:lang w:val="sk-SK"/>
        </w:rPr>
        <w:t xml:space="preserve">Uvedené sa v primeranej miere aplikuje aj v projektoch technickej pomoci. (napr. v prípade zamestnancov MDV SR, príp. iných subjektov zapojených do TP nie je nevyhnutné identifikovať projekt, do ktorého je zamestnanec zapojený). </w:t>
      </w:r>
    </w:p>
  </w:footnote>
  <w:footnote w:id="25">
    <w:p w14:paraId="296C06A1" w14:textId="556953DF" w:rsidR="00C33A5D" w:rsidRPr="007711EB" w:rsidRDefault="00C33A5D" w:rsidP="00A00620">
      <w:pPr>
        <w:pStyle w:val="Textpoznmkypodiarou"/>
        <w:jc w:val="both"/>
        <w:rPr>
          <w:rFonts w:ascii="Calibri" w:hAnsi="Calibri"/>
          <w:szCs w:val="16"/>
          <w:lang w:val="sk-SK"/>
        </w:rPr>
      </w:pPr>
      <w:r w:rsidRPr="007711EB">
        <w:rPr>
          <w:rStyle w:val="Odkaznapoznmkupodiarou"/>
          <w:rFonts w:ascii="Calibri" w:hAnsi="Calibri"/>
          <w:szCs w:val="16"/>
        </w:rPr>
        <w:footnoteRef/>
      </w:r>
      <w:r w:rsidRPr="007711EB">
        <w:rPr>
          <w:rFonts w:ascii="Calibri" w:hAnsi="Calibri"/>
          <w:szCs w:val="16"/>
        </w:rPr>
        <w:t xml:space="preserve"> </w:t>
      </w:r>
      <w:r w:rsidRPr="007711EB">
        <w:rPr>
          <w:rFonts w:ascii="Calibri" w:hAnsi="Calibri"/>
          <w:szCs w:val="16"/>
          <w:lang w:val="sk-SK"/>
        </w:rPr>
        <w:t>V prípade, ak príslušný organizačný útvar SRP alebo orgány zodpovedné za výkon kontroly a auditu zistia, že príjemca/implementačný subjekt, resp. jeho zamestnanec uviedol nepravdivé údaje, ktoré majú vplyv na oprávnenosť výdavkov, budú všetky výdavky za daného zamestnanca považované za neoprávnené.</w:t>
      </w:r>
    </w:p>
  </w:footnote>
  <w:footnote w:id="26">
    <w:p w14:paraId="30471299" w14:textId="4D47E19D" w:rsidR="00C33A5D" w:rsidRPr="007711EB" w:rsidRDefault="00C33A5D" w:rsidP="00A00620">
      <w:pPr>
        <w:pStyle w:val="Textpoznmkypodiarou"/>
        <w:rPr>
          <w:rFonts w:ascii="Calibri" w:hAnsi="Calibri"/>
          <w:szCs w:val="16"/>
          <w:lang w:val="sk-SK"/>
        </w:rPr>
      </w:pPr>
      <w:r w:rsidRPr="007711EB">
        <w:rPr>
          <w:rStyle w:val="Odkaznapoznmkupodiarou"/>
          <w:rFonts w:ascii="Calibri" w:hAnsi="Calibri"/>
          <w:szCs w:val="16"/>
        </w:rPr>
        <w:footnoteRef/>
      </w:r>
      <w:r w:rsidRPr="007711EB">
        <w:rPr>
          <w:rFonts w:ascii="Calibri" w:hAnsi="Calibri"/>
          <w:szCs w:val="16"/>
        </w:rPr>
        <w:t xml:space="preserve"> </w:t>
      </w:r>
      <w:r w:rsidRPr="007711EB">
        <w:rPr>
          <w:rFonts w:ascii="Calibri" w:hAnsi="Calibri" w:cs="Calibri"/>
          <w:szCs w:val="16"/>
          <w:lang w:val="sk-SK"/>
        </w:rPr>
        <w:t>Relevantné iba pre projekty technickej pomoci</w:t>
      </w:r>
    </w:p>
  </w:footnote>
  <w:footnote w:id="27">
    <w:p w14:paraId="31A155B1" w14:textId="44C3719F" w:rsidR="00C33A5D" w:rsidRPr="007711EB" w:rsidRDefault="00C33A5D" w:rsidP="00A00620">
      <w:pPr>
        <w:pStyle w:val="Textpoznmkypodiarou"/>
        <w:rPr>
          <w:rFonts w:ascii="Calibri" w:hAnsi="Calibri" w:cs="Calibri"/>
          <w:szCs w:val="16"/>
          <w:lang w:val="sk-SK"/>
        </w:rPr>
      </w:pPr>
      <w:r w:rsidRPr="007711EB">
        <w:rPr>
          <w:rStyle w:val="Odkaznapoznmkupodiarou"/>
          <w:rFonts w:ascii="Calibri" w:hAnsi="Calibri" w:cs="Calibri"/>
          <w:szCs w:val="16"/>
          <w:lang w:val="sk-SK"/>
        </w:rPr>
        <w:footnoteRef/>
      </w:r>
      <w:r w:rsidRPr="007711EB">
        <w:rPr>
          <w:rFonts w:ascii="Calibri" w:hAnsi="Calibri" w:cs="Calibri"/>
          <w:szCs w:val="16"/>
          <w:lang w:val="sk-SK"/>
        </w:rPr>
        <w:t xml:space="preserve"> Prezenčnú listinu podpisujú aj zúčastnené osoby  na príslušných aktivitách.</w:t>
      </w:r>
    </w:p>
  </w:footnote>
  <w:footnote w:id="28">
    <w:p w14:paraId="1561468A" w14:textId="3AE4D92A" w:rsidR="00C33A5D" w:rsidRPr="007711EB" w:rsidRDefault="00C33A5D" w:rsidP="00A00620">
      <w:pPr>
        <w:pStyle w:val="Textpoznmkypodiarou"/>
        <w:jc w:val="both"/>
        <w:rPr>
          <w:rFonts w:ascii="Calibri" w:hAnsi="Calibri"/>
          <w:szCs w:val="16"/>
          <w:lang w:val="sk-SK"/>
        </w:rPr>
      </w:pPr>
      <w:r w:rsidRPr="007711EB">
        <w:rPr>
          <w:rStyle w:val="Odkaznapoznmkupodiarou"/>
          <w:rFonts w:ascii="Calibri" w:hAnsi="Calibri"/>
          <w:szCs w:val="16"/>
          <w:lang w:val="sk-SK"/>
        </w:rPr>
        <w:footnoteRef/>
      </w:r>
      <w:r w:rsidRPr="007711EB">
        <w:rPr>
          <w:rFonts w:ascii="Calibri" w:hAnsi="Calibri"/>
          <w:szCs w:val="16"/>
          <w:lang w:val="sk-SK"/>
        </w:rPr>
        <w:t xml:space="preserve"> Ak vzdelávacie aktivity nie sú organizované príjemcom/implementačným subjektom,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29">
    <w:p w14:paraId="4FDBCA70" w14:textId="7AE44F89" w:rsidR="00C33A5D" w:rsidRPr="007711EB" w:rsidRDefault="00C33A5D" w:rsidP="00A00620">
      <w:pPr>
        <w:pStyle w:val="Textpoznmkypodiarou"/>
        <w:jc w:val="both"/>
        <w:rPr>
          <w:rFonts w:ascii="Calibri" w:hAnsi="Calibri"/>
          <w:sz w:val="18"/>
          <w:szCs w:val="18"/>
          <w:lang w:val="sk-SK"/>
        </w:rPr>
      </w:pPr>
      <w:r w:rsidRPr="007711EB">
        <w:rPr>
          <w:rStyle w:val="Odkaznapoznmkupodiarou"/>
          <w:rFonts w:ascii="Calibri" w:hAnsi="Calibri"/>
          <w:szCs w:val="16"/>
        </w:rPr>
        <w:footnoteRef/>
      </w:r>
      <w:r w:rsidRPr="007711EB">
        <w:rPr>
          <w:rFonts w:ascii="Calibri" w:hAnsi="Calibri"/>
          <w:szCs w:val="16"/>
        </w:rPr>
        <w:t xml:space="preserve"> </w:t>
      </w:r>
      <w:r w:rsidRPr="007711EB">
        <w:rPr>
          <w:rFonts w:ascii="Calibri" w:hAnsi="Calibri"/>
          <w:szCs w:val="16"/>
          <w:lang w:val="sk-SK"/>
        </w:rPr>
        <w:t>V prípade projektov technickej pomoci sa môžu uplatňovať zjednodušené formy pracovných výkazov. Ak prijímateľ TP využije zjednodušené formy pracovných výkazov, musí však vedieť zdôvodniť a preukázať, akým spôsobom stanovil mieru uplatňovaných osobných výdavkov (preukázanie dostatočného audit trailu na preukázanie oprávnenosti výdavkov). Pre stanovenie miery (% oprávnených osobných výdavkov pre osobu) je možné použiť napr. nasledovné spôsoby: primeraná evidencia odpracovaného času alebo alokačné kritérium. Alokačné kritérium slúži na výpočet miery oprávnených osobných výdavkov v prípade, keď osoba vykonáva činnosti pre viac ako jeden operačný program (toto kritérium musí byť riadne zdôvodnené, aby nevykazovalo znaky „umelého“ vykazovania). Oprávnené osobné výdavky sa určia vypočítaním percentuálneho podielu alokácie každého OP (v rámci ktorého je vykonávaná oprávnená činnosť)  na súčte alokácií týchto OP. Oprávnené osobné výdavky sa určia súčtom % podielov alokácií tých OP, pre ktoré osoba v danom mesiaci vykonávala oprávnenú činnosť.</w:t>
      </w:r>
    </w:p>
  </w:footnote>
  <w:footnote w:id="30">
    <w:p w14:paraId="3DF20E45" w14:textId="77777777" w:rsidR="00C33A5D" w:rsidRPr="00CD49B8" w:rsidRDefault="00C33A5D" w:rsidP="00A00620">
      <w:pPr>
        <w:pStyle w:val="Textpoznmkypodiarou"/>
        <w:rPr>
          <w:rFonts w:asciiTheme="minorHAnsi" w:hAnsiTheme="minorHAnsi"/>
          <w:szCs w:val="16"/>
          <w:highlight w:val="yellow"/>
          <w:lang w:val="sk-SK"/>
        </w:rPr>
      </w:pPr>
      <w:r w:rsidRPr="007711EB">
        <w:rPr>
          <w:rStyle w:val="Odkaznapoznmkupodiarou"/>
          <w:rFonts w:asciiTheme="minorHAnsi" w:hAnsiTheme="minorHAnsi"/>
          <w:szCs w:val="16"/>
        </w:rPr>
        <w:footnoteRef/>
      </w:r>
      <w:r w:rsidRPr="007711EB">
        <w:rPr>
          <w:rFonts w:asciiTheme="minorHAnsi" w:hAnsiTheme="minorHAnsi"/>
          <w:szCs w:val="16"/>
        </w:rPr>
        <w:t xml:space="preserve"> </w:t>
      </w:r>
      <w:r w:rsidRPr="007711EB">
        <w:rPr>
          <w:rFonts w:asciiTheme="minorHAnsi" w:hAnsiTheme="minorHAnsi"/>
          <w:szCs w:val="16"/>
          <w:lang w:val="sk-SK"/>
        </w:rPr>
        <w:t>Uvedené sa pre projekty technickej pomoci aplikuje primerane podľa ustanovení uvedených v tejto kapitole.</w:t>
      </w:r>
    </w:p>
  </w:footnote>
  <w:footnote w:id="31">
    <w:p w14:paraId="29AC8BA8" w14:textId="77777777" w:rsidR="00C33A5D" w:rsidRPr="00B21733" w:rsidRDefault="00C33A5D" w:rsidP="00A00620">
      <w:pPr>
        <w:pStyle w:val="Textpoznmkypodiarou"/>
        <w:rPr>
          <w:rFonts w:asciiTheme="minorHAnsi" w:hAnsiTheme="minorHAnsi"/>
          <w:lang w:val="sk-SK"/>
        </w:rPr>
      </w:pPr>
      <w:r w:rsidRPr="00B21733">
        <w:rPr>
          <w:rStyle w:val="Odkaznapoznmkupodiarou"/>
          <w:rFonts w:asciiTheme="minorHAnsi" w:hAnsiTheme="minorHAnsi"/>
        </w:rPr>
        <w:footnoteRef/>
      </w:r>
      <w:r w:rsidRPr="00B21733">
        <w:rPr>
          <w:rFonts w:asciiTheme="minorHAnsi" w:hAnsiTheme="minorHAnsi"/>
        </w:rPr>
        <w:t xml:space="preserve"> </w:t>
      </w:r>
      <w:r w:rsidRPr="00B21733">
        <w:rPr>
          <w:rFonts w:asciiTheme="minorHAnsi" w:hAnsiTheme="minorHAnsi" w:cs="Calibri"/>
          <w:lang w:val="sk-SK"/>
        </w:rPr>
        <w:t>Na úrovni projektu sa hospodárnosťou rozumie minimalizácia výdavkov nevyhnutých na realizáciu projektu pri rešpektovaní cieľov projektu.</w:t>
      </w:r>
    </w:p>
  </w:footnote>
  <w:footnote w:id="32">
    <w:p w14:paraId="5B768498" w14:textId="77777777" w:rsidR="00C33A5D" w:rsidRPr="00B21733" w:rsidRDefault="00C33A5D" w:rsidP="00A00620">
      <w:pPr>
        <w:pStyle w:val="Textpoznmkypodiarou"/>
        <w:jc w:val="both"/>
        <w:rPr>
          <w:rFonts w:asciiTheme="minorHAnsi" w:hAnsiTheme="minorHAnsi" w:cs="Calibri"/>
          <w:lang w:val="sk-SK"/>
        </w:rPr>
      </w:pPr>
      <w:r w:rsidRPr="00B21733">
        <w:rPr>
          <w:rFonts w:asciiTheme="minorHAnsi" w:hAnsiTheme="minorHAnsi" w:cs="Calibri"/>
          <w:vertAlign w:val="superscript"/>
          <w:lang w:val="sk-SK"/>
        </w:rPr>
        <w:footnoteRef/>
      </w:r>
      <w:r w:rsidRPr="00B21733">
        <w:rPr>
          <w:rFonts w:asciiTheme="minorHAnsi" w:hAnsiTheme="minorHAnsi" w:cs="Calibri"/>
          <w:lang w:val="sk-SK"/>
        </w:rPr>
        <w:t xml:space="preserve"> Pojem hospodárnosť je potrebné aplikovať v zmysle § 2 písm. l) zákona č. 357/2015 Z. z. o finančnej kontrole a audite a o zmene a doplnení niektorých zákonov ako aj článku 30 ods. 2 nariadenia Európskeho parlamentu a Rady (EÚ, EURATOM) č. 966/2012 z 25. októbra 2012, o rozpočtových pravidlách, ktoré sa vzťahujú na všeobecný rozpočet Únie, a zrušení nariadenia Rady (ES, Euratom) č. 1605/2002. </w:t>
      </w:r>
    </w:p>
    <w:p w14:paraId="6CC9AFE1" w14:textId="77777777" w:rsidR="00C33A5D" w:rsidRPr="00D96C63" w:rsidRDefault="00C33A5D" w:rsidP="00A00620">
      <w:pPr>
        <w:pStyle w:val="Textpoznmkypodiarou"/>
        <w:rPr>
          <w:lang w:val="sk-SK"/>
        </w:rPr>
      </w:pPr>
    </w:p>
  </w:footnote>
  <w:footnote w:id="33">
    <w:p w14:paraId="106D43D3" w14:textId="65C090F3" w:rsidR="00C33A5D" w:rsidRPr="008340C6" w:rsidRDefault="00C33A5D" w:rsidP="00A00620">
      <w:pPr>
        <w:pStyle w:val="Textpoznmkypodiarou"/>
        <w:jc w:val="both"/>
        <w:rPr>
          <w:rFonts w:ascii="Calibri" w:hAnsi="Calibri"/>
          <w:szCs w:val="16"/>
        </w:rPr>
      </w:pPr>
      <w:r w:rsidRPr="008340C6">
        <w:rPr>
          <w:rStyle w:val="Odkaznapoznmkupodiarou"/>
          <w:rFonts w:ascii="Calibri" w:hAnsi="Calibri"/>
          <w:szCs w:val="16"/>
        </w:rPr>
        <w:footnoteRef/>
      </w:r>
      <w:r w:rsidRPr="008340C6">
        <w:rPr>
          <w:rFonts w:ascii="Calibri" w:hAnsi="Calibri"/>
          <w:szCs w:val="16"/>
        </w:rPr>
        <w:t xml:space="preserve"> </w:t>
      </w:r>
      <w:r w:rsidRPr="008340C6">
        <w:rPr>
          <w:rFonts w:ascii="Calibri" w:hAnsi="Calibri" w:cs="Calibri"/>
          <w:szCs w:val="16"/>
          <w:lang w:val="sk-SK"/>
        </w:rPr>
        <w:t xml:space="preserve">V niektorých prípadoch sú percentuálne limity stanovené nie len pre skupiny výdavkov, ale aj jednotkové výdavky (napr. </w:t>
      </w:r>
      <w:r>
        <w:rPr>
          <w:rFonts w:ascii="Calibri" w:hAnsi="Calibri" w:cs="Calibri"/>
          <w:szCs w:val="16"/>
          <w:lang w:val="sk-SK"/>
        </w:rPr>
        <w:t>stavebný dozor a iné)</w:t>
      </w:r>
    </w:p>
  </w:footnote>
  <w:footnote w:id="34">
    <w:p w14:paraId="4ACFBD82" w14:textId="1BE29652" w:rsidR="00C33A5D" w:rsidRPr="00363518" w:rsidRDefault="00C33A5D" w:rsidP="00A00620">
      <w:pPr>
        <w:pStyle w:val="Textpoznmkypodiarou"/>
        <w:rPr>
          <w:rFonts w:ascii="Calibri" w:hAnsi="Calibri"/>
          <w:szCs w:val="16"/>
          <w:u w:val="single"/>
          <w:lang w:val="sk-SK"/>
        </w:rPr>
      </w:pPr>
      <w:r w:rsidRPr="008340C6">
        <w:rPr>
          <w:rStyle w:val="Odkaznapoznmkupodiarou"/>
          <w:rFonts w:ascii="Calibri" w:hAnsi="Calibri"/>
          <w:szCs w:val="16"/>
        </w:rPr>
        <w:footnoteRef/>
      </w:r>
      <w:r>
        <w:rPr>
          <w:rFonts w:ascii="Calibri" w:hAnsi="Calibri"/>
          <w:szCs w:val="16"/>
          <w:lang w:val="sk-SK"/>
        </w:rPr>
        <w:t xml:space="preserve"> </w:t>
      </w:r>
      <w:r w:rsidRPr="008340C6">
        <w:rPr>
          <w:rFonts w:ascii="Calibri" w:hAnsi="Calibri"/>
          <w:szCs w:val="16"/>
          <w:lang w:val="sk-SK"/>
        </w:rPr>
        <w:t>Ustanovenia o prieskume trhu pre VO týmto nie sú dotknuté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5CE56" w14:textId="77777777" w:rsidR="00C33A5D" w:rsidRPr="00D22F0F" w:rsidRDefault="00C33A5D" w:rsidP="00D22F0F">
    <w:pPr>
      <w:pStyle w:val="Hlavika"/>
    </w:pPr>
    <w:r w:rsidRPr="00D22F0F">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8C01D" w14:textId="15431096" w:rsidR="00C33A5D" w:rsidRPr="002D659C" w:rsidRDefault="002D659C" w:rsidP="002D659C">
    <w:pPr>
      <w:pStyle w:val="Hlavika"/>
      <w:jc w:val="center"/>
      <w:rPr>
        <w:lang w:val="sk-SK"/>
      </w:rPr>
    </w:pPr>
    <w:r>
      <w:rPr>
        <w:noProof/>
        <w:lang w:val="sk-SK" w:eastAsia="sk-SK"/>
      </w:rPr>
      <w:drawing>
        <wp:inline distT="0" distB="0" distL="0" distR="0" wp14:anchorId="23D6409D" wp14:editId="6BAADF3D">
          <wp:extent cx="5760720" cy="575945"/>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čka mdv + CEF.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C33A5D" w:rsidRPr="00CE29B4" w14:paraId="1AE67DC4" w14:textId="77777777" w:rsidTr="00752221">
      <w:trPr>
        <w:trHeight w:hRule="exact" w:val="284"/>
      </w:trPr>
      <w:tc>
        <w:tcPr>
          <w:tcW w:w="3794" w:type="dxa"/>
          <w:shd w:val="clear" w:color="auto" w:fill="auto"/>
        </w:tcPr>
        <w:p w14:paraId="70E44DF9" w14:textId="6C3ECA02" w:rsidR="00C33A5D" w:rsidRPr="00DE0C72" w:rsidRDefault="00C33A5D" w:rsidP="00752221">
          <w:pPr>
            <w:pStyle w:val="Hlavika"/>
            <w:ind w:left="142" w:hanging="142"/>
            <w:rPr>
              <w:rFonts w:cs="Calibri"/>
              <w:lang w:val="sk-SK"/>
            </w:rPr>
          </w:pPr>
          <w:r w:rsidRPr="00DE0C72">
            <w:rPr>
              <w:rFonts w:cs="Calibri"/>
              <w:sz w:val="20"/>
              <w:lang w:val="sk-SK"/>
            </w:rPr>
            <w:t xml:space="preserve">Príručka k oprávnenosti výdavkov </w:t>
          </w:r>
          <w:r>
            <w:rPr>
              <w:rFonts w:cs="Calibri"/>
              <w:sz w:val="20"/>
              <w:lang w:val="sk-SK"/>
            </w:rPr>
            <w:t>CEF</w:t>
          </w:r>
        </w:p>
        <w:p w14:paraId="01904325" w14:textId="77777777" w:rsidR="00C33A5D" w:rsidRPr="00DE0C72" w:rsidRDefault="00C33A5D" w:rsidP="00752221">
          <w:pPr>
            <w:pStyle w:val="Hlavika"/>
            <w:ind w:left="142" w:hanging="142"/>
            <w:rPr>
              <w:rFonts w:cs="Calibri"/>
              <w:lang w:val="sk-SK"/>
            </w:rPr>
          </w:pPr>
        </w:p>
      </w:tc>
      <w:tc>
        <w:tcPr>
          <w:tcW w:w="2126" w:type="dxa"/>
          <w:shd w:val="clear" w:color="auto" w:fill="auto"/>
        </w:tcPr>
        <w:p w14:paraId="166C9552" w14:textId="5AC2325E" w:rsidR="00C33A5D" w:rsidRPr="00DE0C72" w:rsidRDefault="00C33A5D" w:rsidP="007F5484">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1.0</w:t>
          </w:r>
        </w:p>
      </w:tc>
      <w:tc>
        <w:tcPr>
          <w:tcW w:w="3402" w:type="dxa"/>
          <w:shd w:val="clear" w:color="auto" w:fill="auto"/>
        </w:tcPr>
        <w:p w14:paraId="5EA92B14" w14:textId="67133303" w:rsidR="00C33A5D" w:rsidRPr="00DE0C72" w:rsidRDefault="00C33A5D" w:rsidP="007F5484">
          <w:pPr>
            <w:pStyle w:val="Hlavika"/>
            <w:ind w:left="142" w:hanging="142"/>
            <w:jc w:val="right"/>
            <w:rPr>
              <w:rFonts w:cs="Calibri"/>
              <w:sz w:val="20"/>
              <w:lang w:val="sk-SK"/>
            </w:rPr>
          </w:pPr>
          <w:r w:rsidRPr="00DE0C72">
            <w:rPr>
              <w:rFonts w:cs="Calibri"/>
              <w:sz w:val="20"/>
              <w:lang w:val="sk-SK"/>
            </w:rPr>
            <w:t xml:space="preserve">Platnosť: </w:t>
          </w:r>
        </w:p>
      </w:tc>
    </w:tr>
  </w:tbl>
  <w:p w14:paraId="17737BC2" w14:textId="77777777" w:rsidR="00C33A5D" w:rsidRDefault="00C33A5D" w:rsidP="0075222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A40355"/>
    <w:multiLevelType w:val="hybridMultilevel"/>
    <w:tmpl w:val="FEBE52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74B66DD"/>
    <w:multiLevelType w:val="hybridMultilevel"/>
    <w:tmpl w:val="921A543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D52615"/>
    <w:multiLevelType w:val="hybridMultilevel"/>
    <w:tmpl w:val="610C78A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8E16810"/>
    <w:multiLevelType w:val="hybridMultilevel"/>
    <w:tmpl w:val="0ED8E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3707EA"/>
    <w:multiLevelType w:val="hybridMultilevel"/>
    <w:tmpl w:val="AB624936"/>
    <w:lvl w:ilvl="0" w:tplc="BAA4ABBE">
      <w:start w:val="1"/>
      <w:numFmt w:val="decimal"/>
      <w:lvlText w:val="%1."/>
      <w:lvlJc w:val="left"/>
      <w:pPr>
        <w:tabs>
          <w:tab w:val="num" w:pos="450"/>
        </w:tabs>
        <w:ind w:left="450" w:hanging="360"/>
      </w:pPr>
      <w:rPr>
        <w:rFonts w:ascii="Calibri" w:hAnsi="Calibri" w:cs="Calibri" w:hint="default"/>
        <w:b w:val="0"/>
        <w:i w:val="0"/>
        <w:color w:val="auto"/>
        <w:sz w:val="20"/>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DC43C6"/>
    <w:multiLevelType w:val="hybridMultilevel"/>
    <w:tmpl w:val="8D380696"/>
    <w:lvl w:ilvl="0" w:tplc="7A6CECB4">
      <w:numFmt w:val="bullet"/>
      <w:lvlText w:val="-"/>
      <w:lvlJc w:val="left"/>
      <w:pPr>
        <w:ind w:left="765" w:hanging="360"/>
      </w:pPr>
      <w:rPr>
        <w:rFonts w:ascii="Calibri" w:eastAsia="Calibri" w:hAnsi="Calibri" w:cs="Times New Roman"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8EC66EC"/>
    <w:multiLevelType w:val="hybridMultilevel"/>
    <w:tmpl w:val="AD1226CC"/>
    <w:lvl w:ilvl="0" w:tplc="CAA83E04">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8A087D"/>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E42CC9"/>
    <w:multiLevelType w:val="hybridMultilevel"/>
    <w:tmpl w:val="6ABAF5F2"/>
    <w:lvl w:ilvl="0" w:tplc="06EC055A">
      <w:start w:val="1"/>
      <w:numFmt w:val="bullet"/>
      <w:lvlText w:val=""/>
      <w:lvlJc w:val="left"/>
      <w:pPr>
        <w:ind w:left="1080" w:hanging="360"/>
      </w:pPr>
      <w:rPr>
        <w:rFonts w:ascii="Symbol" w:hAnsi="Symbol" w:hint="default"/>
        <w:sz w:val="3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nsid w:val="76A85A78"/>
    <w:multiLevelType w:val="hybridMultilevel"/>
    <w:tmpl w:val="53344638"/>
    <w:lvl w:ilvl="0" w:tplc="041B0017">
      <w:start w:val="1"/>
      <w:numFmt w:val="lowerLetter"/>
      <w:lvlText w:val="%1)"/>
      <w:lvlJc w:val="left"/>
      <w:pPr>
        <w:ind w:left="766" w:hanging="360"/>
      </w:pPr>
    </w:lvl>
    <w:lvl w:ilvl="1" w:tplc="041B0001">
      <w:start w:val="1"/>
      <w:numFmt w:val="bullet"/>
      <w:lvlText w:val=""/>
      <w:lvlJc w:val="left"/>
      <w:pPr>
        <w:ind w:left="1486" w:hanging="360"/>
      </w:pPr>
      <w:rPr>
        <w:rFonts w:ascii="Symbol" w:hAnsi="Symbol" w:hint="default"/>
      </w:rPr>
    </w:lvl>
    <w:lvl w:ilvl="2" w:tplc="041B0017">
      <w:start w:val="1"/>
      <w:numFmt w:val="lowerLetter"/>
      <w:lvlText w:val="%3)"/>
      <w:lvlJc w:val="left"/>
      <w:pPr>
        <w:ind w:left="2206" w:hanging="180"/>
      </w:pPr>
    </w:lvl>
    <w:lvl w:ilvl="3" w:tplc="041B000F" w:tentative="1">
      <w:start w:val="1"/>
      <w:numFmt w:val="decimal"/>
      <w:lvlText w:val="%4."/>
      <w:lvlJc w:val="left"/>
      <w:pPr>
        <w:ind w:left="2926" w:hanging="360"/>
      </w:pPr>
    </w:lvl>
    <w:lvl w:ilvl="4" w:tplc="041B0019" w:tentative="1">
      <w:start w:val="1"/>
      <w:numFmt w:val="lowerLetter"/>
      <w:lvlText w:val="%5."/>
      <w:lvlJc w:val="left"/>
      <w:pPr>
        <w:ind w:left="3646" w:hanging="360"/>
      </w:pPr>
    </w:lvl>
    <w:lvl w:ilvl="5" w:tplc="041B001B" w:tentative="1">
      <w:start w:val="1"/>
      <w:numFmt w:val="lowerRoman"/>
      <w:lvlText w:val="%6."/>
      <w:lvlJc w:val="right"/>
      <w:pPr>
        <w:ind w:left="4366" w:hanging="180"/>
      </w:pPr>
    </w:lvl>
    <w:lvl w:ilvl="6" w:tplc="041B000F" w:tentative="1">
      <w:start w:val="1"/>
      <w:numFmt w:val="decimal"/>
      <w:lvlText w:val="%7."/>
      <w:lvlJc w:val="left"/>
      <w:pPr>
        <w:ind w:left="5086" w:hanging="360"/>
      </w:pPr>
    </w:lvl>
    <w:lvl w:ilvl="7" w:tplc="041B0019" w:tentative="1">
      <w:start w:val="1"/>
      <w:numFmt w:val="lowerLetter"/>
      <w:lvlText w:val="%8."/>
      <w:lvlJc w:val="left"/>
      <w:pPr>
        <w:ind w:left="5806" w:hanging="360"/>
      </w:pPr>
    </w:lvl>
    <w:lvl w:ilvl="8" w:tplc="041B001B" w:tentative="1">
      <w:start w:val="1"/>
      <w:numFmt w:val="lowerRoman"/>
      <w:lvlText w:val="%9."/>
      <w:lvlJc w:val="right"/>
      <w:pPr>
        <w:ind w:left="6526" w:hanging="180"/>
      </w:pPr>
    </w:lvl>
  </w:abstractNum>
  <w:abstractNum w:abstractNumId="36">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38">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4254"/>
        </w:tabs>
        <w:ind w:left="4254"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33"/>
  </w:num>
  <w:num w:numId="2">
    <w:abstractNumId w:val="7"/>
  </w:num>
  <w:num w:numId="3">
    <w:abstractNumId w:val="0"/>
  </w:num>
  <w:num w:numId="4">
    <w:abstractNumId w:val="24"/>
  </w:num>
  <w:num w:numId="5">
    <w:abstractNumId w:val="15"/>
  </w:num>
  <w:num w:numId="6">
    <w:abstractNumId w:val="10"/>
  </w:num>
  <w:num w:numId="7">
    <w:abstractNumId w:val="17"/>
  </w:num>
  <w:num w:numId="8">
    <w:abstractNumId w:val="8"/>
  </w:num>
  <w:num w:numId="9">
    <w:abstractNumId w:val="5"/>
  </w:num>
  <w:num w:numId="10">
    <w:abstractNumId w:val="27"/>
  </w:num>
  <w:num w:numId="11">
    <w:abstractNumId w:val="38"/>
  </w:num>
  <w:num w:numId="12">
    <w:abstractNumId w:val="13"/>
  </w:num>
  <w:num w:numId="13">
    <w:abstractNumId w:val="26"/>
  </w:num>
  <w:num w:numId="14">
    <w:abstractNumId w:val="22"/>
  </w:num>
  <w:num w:numId="15">
    <w:abstractNumId w:val="12"/>
  </w:num>
  <w:num w:numId="16">
    <w:abstractNumId w:val="31"/>
  </w:num>
  <w:num w:numId="17">
    <w:abstractNumId w:val="32"/>
  </w:num>
  <w:num w:numId="18">
    <w:abstractNumId w:val="30"/>
  </w:num>
  <w:num w:numId="19">
    <w:abstractNumId w:val="36"/>
  </w:num>
  <w:num w:numId="20">
    <w:abstractNumId w:val="21"/>
  </w:num>
  <w:num w:numId="21">
    <w:abstractNumId w:val="23"/>
  </w:num>
  <w:num w:numId="22">
    <w:abstractNumId w:val="14"/>
  </w:num>
  <w:num w:numId="23">
    <w:abstractNumId w:val="16"/>
  </w:num>
  <w:num w:numId="24">
    <w:abstractNumId w:val="9"/>
  </w:num>
  <w:num w:numId="25">
    <w:abstractNumId w:val="34"/>
  </w:num>
  <w:num w:numId="26">
    <w:abstractNumId w:val="4"/>
  </w:num>
  <w:num w:numId="27">
    <w:abstractNumId w:val="37"/>
  </w:num>
  <w:num w:numId="28">
    <w:abstractNumId w:val="6"/>
  </w:num>
  <w:num w:numId="29">
    <w:abstractNumId w:val="29"/>
  </w:num>
  <w:num w:numId="30">
    <w:abstractNumId w:val="19"/>
  </w:num>
  <w:num w:numId="31">
    <w:abstractNumId w:val="35"/>
  </w:num>
  <w:num w:numId="32">
    <w:abstractNumId w:val="18"/>
  </w:num>
  <w:num w:numId="33">
    <w:abstractNumId w:val="25"/>
  </w:num>
  <w:num w:numId="34">
    <w:abstractNumId w:val="20"/>
  </w:num>
  <w:num w:numId="35">
    <w:abstractNumId w:val="11"/>
  </w:num>
  <w:num w:numId="36">
    <w:abstractNumId w:val="2"/>
  </w:num>
  <w:num w:numId="37">
    <w:abstractNumId w:val="1"/>
  </w:num>
  <w:num w:numId="38">
    <w:abstractNumId w:val="3"/>
  </w:num>
  <w:num w:numId="39">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rosoft Office User">
    <w15:presenceInfo w15:providerId="None" w15:userId="Microsoft Office User"/>
  </w15:person>
  <w15:person w15:author="Šebestová, Zuzana">
    <w15:presenceInfo w15:providerId="AD" w15:userId="S-1-5-21-770342266-1452753317-1341851483-147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620"/>
    <w:rsid w:val="00001ACB"/>
    <w:rsid w:val="00012A1A"/>
    <w:rsid w:val="00045A22"/>
    <w:rsid w:val="000468A8"/>
    <w:rsid w:val="00054E1A"/>
    <w:rsid w:val="00060210"/>
    <w:rsid w:val="00060ED3"/>
    <w:rsid w:val="00061FF2"/>
    <w:rsid w:val="00063111"/>
    <w:rsid w:val="00066539"/>
    <w:rsid w:val="00072231"/>
    <w:rsid w:val="000922EB"/>
    <w:rsid w:val="00092F96"/>
    <w:rsid w:val="00093C55"/>
    <w:rsid w:val="000A4829"/>
    <w:rsid w:val="000B6ECE"/>
    <w:rsid w:val="000D5427"/>
    <w:rsid w:val="000E424C"/>
    <w:rsid w:val="00113DB7"/>
    <w:rsid w:val="0012293D"/>
    <w:rsid w:val="00150926"/>
    <w:rsid w:val="00154953"/>
    <w:rsid w:val="001A65E1"/>
    <w:rsid w:val="001A7A43"/>
    <w:rsid w:val="001B5AD8"/>
    <w:rsid w:val="001D584F"/>
    <w:rsid w:val="001E1A44"/>
    <w:rsid w:val="001F21D2"/>
    <w:rsid w:val="001F5104"/>
    <w:rsid w:val="001F59C9"/>
    <w:rsid w:val="00206EED"/>
    <w:rsid w:val="00232053"/>
    <w:rsid w:val="00236A55"/>
    <w:rsid w:val="00244655"/>
    <w:rsid w:val="00247AC3"/>
    <w:rsid w:val="002535AB"/>
    <w:rsid w:val="00256DC4"/>
    <w:rsid w:val="00262C9F"/>
    <w:rsid w:val="00262F18"/>
    <w:rsid w:val="00267183"/>
    <w:rsid w:val="002708CA"/>
    <w:rsid w:val="00277D60"/>
    <w:rsid w:val="002834F6"/>
    <w:rsid w:val="002945FD"/>
    <w:rsid w:val="002961FC"/>
    <w:rsid w:val="002969E5"/>
    <w:rsid w:val="00297058"/>
    <w:rsid w:val="002B256C"/>
    <w:rsid w:val="002D4340"/>
    <w:rsid w:val="002D659C"/>
    <w:rsid w:val="002F0D9F"/>
    <w:rsid w:val="002F0FDA"/>
    <w:rsid w:val="002F45B6"/>
    <w:rsid w:val="00315860"/>
    <w:rsid w:val="00324FFB"/>
    <w:rsid w:val="00325329"/>
    <w:rsid w:val="00326AF6"/>
    <w:rsid w:val="003325BB"/>
    <w:rsid w:val="00334025"/>
    <w:rsid w:val="003470D9"/>
    <w:rsid w:val="00351090"/>
    <w:rsid w:val="00356FE4"/>
    <w:rsid w:val="00363518"/>
    <w:rsid w:val="0036461E"/>
    <w:rsid w:val="00375624"/>
    <w:rsid w:val="003775D4"/>
    <w:rsid w:val="00387EBB"/>
    <w:rsid w:val="00390BCD"/>
    <w:rsid w:val="00393A82"/>
    <w:rsid w:val="00394EF2"/>
    <w:rsid w:val="003A1376"/>
    <w:rsid w:val="003B0F49"/>
    <w:rsid w:val="003C2738"/>
    <w:rsid w:val="003C5A80"/>
    <w:rsid w:val="003D0D9E"/>
    <w:rsid w:val="003D31B2"/>
    <w:rsid w:val="003D4C64"/>
    <w:rsid w:val="003D5904"/>
    <w:rsid w:val="003E2EFB"/>
    <w:rsid w:val="003E5BC1"/>
    <w:rsid w:val="00414364"/>
    <w:rsid w:val="00436333"/>
    <w:rsid w:val="0044628F"/>
    <w:rsid w:val="00453587"/>
    <w:rsid w:val="0046261B"/>
    <w:rsid w:val="00464DE7"/>
    <w:rsid w:val="004658D6"/>
    <w:rsid w:val="0047284D"/>
    <w:rsid w:val="00477BF0"/>
    <w:rsid w:val="004E323A"/>
    <w:rsid w:val="004E4732"/>
    <w:rsid w:val="004E6B53"/>
    <w:rsid w:val="004F43B1"/>
    <w:rsid w:val="005160BB"/>
    <w:rsid w:val="005162A8"/>
    <w:rsid w:val="005354B1"/>
    <w:rsid w:val="00535EE8"/>
    <w:rsid w:val="00554488"/>
    <w:rsid w:val="00556B46"/>
    <w:rsid w:val="00556EC1"/>
    <w:rsid w:val="0057090E"/>
    <w:rsid w:val="00580557"/>
    <w:rsid w:val="005869A5"/>
    <w:rsid w:val="005A6F27"/>
    <w:rsid w:val="005C04AB"/>
    <w:rsid w:val="005C2FF3"/>
    <w:rsid w:val="005C4BAB"/>
    <w:rsid w:val="005C681F"/>
    <w:rsid w:val="005E4578"/>
    <w:rsid w:val="005F191A"/>
    <w:rsid w:val="00602827"/>
    <w:rsid w:val="00616C63"/>
    <w:rsid w:val="006171D4"/>
    <w:rsid w:val="00653A40"/>
    <w:rsid w:val="00663862"/>
    <w:rsid w:val="00666604"/>
    <w:rsid w:val="00666D3D"/>
    <w:rsid w:val="00675169"/>
    <w:rsid w:val="006751A9"/>
    <w:rsid w:val="0068583B"/>
    <w:rsid w:val="0068794A"/>
    <w:rsid w:val="006907FE"/>
    <w:rsid w:val="006A058F"/>
    <w:rsid w:val="006A3395"/>
    <w:rsid w:val="006D09D2"/>
    <w:rsid w:val="006E26E4"/>
    <w:rsid w:val="006E681C"/>
    <w:rsid w:val="006F4142"/>
    <w:rsid w:val="006F5FC2"/>
    <w:rsid w:val="00700715"/>
    <w:rsid w:val="007116CF"/>
    <w:rsid w:val="0072341F"/>
    <w:rsid w:val="00725A25"/>
    <w:rsid w:val="00740A39"/>
    <w:rsid w:val="00747E8E"/>
    <w:rsid w:val="00751607"/>
    <w:rsid w:val="00752221"/>
    <w:rsid w:val="00752496"/>
    <w:rsid w:val="007711EB"/>
    <w:rsid w:val="0077565F"/>
    <w:rsid w:val="00781999"/>
    <w:rsid w:val="00784A74"/>
    <w:rsid w:val="00785367"/>
    <w:rsid w:val="00785514"/>
    <w:rsid w:val="00786322"/>
    <w:rsid w:val="0079622D"/>
    <w:rsid w:val="007A3776"/>
    <w:rsid w:val="007B1919"/>
    <w:rsid w:val="007B1CD1"/>
    <w:rsid w:val="007C0D95"/>
    <w:rsid w:val="007D3BAC"/>
    <w:rsid w:val="007E0CC7"/>
    <w:rsid w:val="007F5484"/>
    <w:rsid w:val="00800719"/>
    <w:rsid w:val="0081230A"/>
    <w:rsid w:val="00812326"/>
    <w:rsid w:val="00812E3D"/>
    <w:rsid w:val="008172D5"/>
    <w:rsid w:val="00823A71"/>
    <w:rsid w:val="008340C6"/>
    <w:rsid w:val="00835795"/>
    <w:rsid w:val="008429AC"/>
    <w:rsid w:val="00847DA2"/>
    <w:rsid w:val="00850B7D"/>
    <w:rsid w:val="00851C2E"/>
    <w:rsid w:val="00852E01"/>
    <w:rsid w:val="008533C8"/>
    <w:rsid w:val="00862EE5"/>
    <w:rsid w:val="0086388D"/>
    <w:rsid w:val="00871012"/>
    <w:rsid w:val="00872775"/>
    <w:rsid w:val="00882420"/>
    <w:rsid w:val="00883CFE"/>
    <w:rsid w:val="00894A48"/>
    <w:rsid w:val="00894F9C"/>
    <w:rsid w:val="008B5A96"/>
    <w:rsid w:val="008D08A1"/>
    <w:rsid w:val="008D4B31"/>
    <w:rsid w:val="008E409D"/>
    <w:rsid w:val="008E7BF0"/>
    <w:rsid w:val="008F581D"/>
    <w:rsid w:val="0092254B"/>
    <w:rsid w:val="00925018"/>
    <w:rsid w:val="00932A62"/>
    <w:rsid w:val="00946063"/>
    <w:rsid w:val="00946E11"/>
    <w:rsid w:val="00956925"/>
    <w:rsid w:val="00981537"/>
    <w:rsid w:val="00983700"/>
    <w:rsid w:val="009B072F"/>
    <w:rsid w:val="009B602B"/>
    <w:rsid w:val="009C4876"/>
    <w:rsid w:val="009D7E8D"/>
    <w:rsid w:val="009E5563"/>
    <w:rsid w:val="00A00620"/>
    <w:rsid w:val="00A01320"/>
    <w:rsid w:val="00A03861"/>
    <w:rsid w:val="00A156A8"/>
    <w:rsid w:val="00A25F38"/>
    <w:rsid w:val="00A323A1"/>
    <w:rsid w:val="00A33355"/>
    <w:rsid w:val="00A5263F"/>
    <w:rsid w:val="00A5468B"/>
    <w:rsid w:val="00A7693E"/>
    <w:rsid w:val="00AA3776"/>
    <w:rsid w:val="00AC6B3B"/>
    <w:rsid w:val="00B00D0A"/>
    <w:rsid w:val="00B0288F"/>
    <w:rsid w:val="00B040E1"/>
    <w:rsid w:val="00B1604F"/>
    <w:rsid w:val="00B16824"/>
    <w:rsid w:val="00B21733"/>
    <w:rsid w:val="00B42008"/>
    <w:rsid w:val="00B43FBC"/>
    <w:rsid w:val="00B4430D"/>
    <w:rsid w:val="00B508D6"/>
    <w:rsid w:val="00B62F77"/>
    <w:rsid w:val="00B64788"/>
    <w:rsid w:val="00B65387"/>
    <w:rsid w:val="00B7481B"/>
    <w:rsid w:val="00B8227D"/>
    <w:rsid w:val="00B97672"/>
    <w:rsid w:val="00BB1045"/>
    <w:rsid w:val="00BB21DD"/>
    <w:rsid w:val="00BB3A49"/>
    <w:rsid w:val="00BB46A6"/>
    <w:rsid w:val="00BB6201"/>
    <w:rsid w:val="00BC79B2"/>
    <w:rsid w:val="00C068F3"/>
    <w:rsid w:val="00C13AB3"/>
    <w:rsid w:val="00C16E0D"/>
    <w:rsid w:val="00C243F5"/>
    <w:rsid w:val="00C33A5D"/>
    <w:rsid w:val="00C35F06"/>
    <w:rsid w:val="00C37D41"/>
    <w:rsid w:val="00C41A87"/>
    <w:rsid w:val="00C475B7"/>
    <w:rsid w:val="00CA09DE"/>
    <w:rsid w:val="00CA36C4"/>
    <w:rsid w:val="00CB442A"/>
    <w:rsid w:val="00CB7B14"/>
    <w:rsid w:val="00CC4B92"/>
    <w:rsid w:val="00CC595B"/>
    <w:rsid w:val="00CD49B8"/>
    <w:rsid w:val="00CE376A"/>
    <w:rsid w:val="00CE4444"/>
    <w:rsid w:val="00D006AF"/>
    <w:rsid w:val="00D12A5D"/>
    <w:rsid w:val="00D22E2F"/>
    <w:rsid w:val="00D22F0F"/>
    <w:rsid w:val="00D32905"/>
    <w:rsid w:val="00D32972"/>
    <w:rsid w:val="00D46FED"/>
    <w:rsid w:val="00D51A21"/>
    <w:rsid w:val="00D67D88"/>
    <w:rsid w:val="00D73096"/>
    <w:rsid w:val="00D755DD"/>
    <w:rsid w:val="00DA43EF"/>
    <w:rsid w:val="00DD11D9"/>
    <w:rsid w:val="00DD30F9"/>
    <w:rsid w:val="00DE04B9"/>
    <w:rsid w:val="00DE6BE1"/>
    <w:rsid w:val="00DF1C48"/>
    <w:rsid w:val="00E00976"/>
    <w:rsid w:val="00E01B40"/>
    <w:rsid w:val="00E0491E"/>
    <w:rsid w:val="00E17C27"/>
    <w:rsid w:val="00E24809"/>
    <w:rsid w:val="00E25BAC"/>
    <w:rsid w:val="00E31972"/>
    <w:rsid w:val="00E54BCD"/>
    <w:rsid w:val="00E70DD1"/>
    <w:rsid w:val="00E73323"/>
    <w:rsid w:val="00EB64F9"/>
    <w:rsid w:val="00EC204A"/>
    <w:rsid w:val="00ED17CF"/>
    <w:rsid w:val="00EF1219"/>
    <w:rsid w:val="00EF716E"/>
    <w:rsid w:val="00EF7E89"/>
    <w:rsid w:val="00F139F0"/>
    <w:rsid w:val="00F36F68"/>
    <w:rsid w:val="00F37646"/>
    <w:rsid w:val="00F42B0F"/>
    <w:rsid w:val="00F4655E"/>
    <w:rsid w:val="00F65DE4"/>
    <w:rsid w:val="00F66617"/>
    <w:rsid w:val="00F90E69"/>
    <w:rsid w:val="00F920F2"/>
    <w:rsid w:val="00F938F6"/>
    <w:rsid w:val="00FA1DFE"/>
    <w:rsid w:val="00FF75D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D17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00620"/>
    <w:pPr>
      <w:spacing w:after="200" w:line="276" w:lineRule="auto"/>
    </w:pPr>
    <w:rPr>
      <w:rFonts w:ascii="Calibri" w:eastAsia="Calibri" w:hAnsi="Calibri" w:cs="Times New Roman"/>
    </w:rPr>
  </w:style>
  <w:style w:type="paragraph" w:styleId="Nadpis1">
    <w:name w:val="heading 1"/>
    <w:aliases w:val="01_Heading 1,Nadpis 1 - IM,I,kapitola,Čo robí (časť),Chapter"/>
    <w:basedOn w:val="Normlny"/>
    <w:link w:val="Nadpis1Char"/>
    <w:uiPriority w:val="9"/>
    <w:qFormat/>
    <w:rsid w:val="00A00620"/>
    <w:pPr>
      <w:keepNext/>
      <w:numPr>
        <w:numId w:val="1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A00620"/>
    <w:pPr>
      <w:keepNext/>
      <w:numPr>
        <w:ilvl w:val="1"/>
        <w:numId w:val="11"/>
      </w:numPr>
      <w:tabs>
        <w:tab w:val="clear" w:pos="4254"/>
        <w:tab w:val="num" w:pos="2128"/>
      </w:tabs>
      <w:spacing w:after="180" w:line="240" w:lineRule="auto"/>
      <w:ind w:left="2128"/>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A00620"/>
    <w:pPr>
      <w:keepNext/>
      <w:numPr>
        <w:ilvl w:val="2"/>
        <w:numId w:val="1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A00620"/>
    <w:pPr>
      <w:keepNext/>
      <w:numPr>
        <w:ilvl w:val="3"/>
        <w:numId w:val="1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A00620"/>
    <w:pPr>
      <w:numPr>
        <w:ilvl w:val="4"/>
        <w:numId w:val="1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A00620"/>
    <w:pPr>
      <w:numPr>
        <w:ilvl w:val="5"/>
        <w:numId w:val="1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A00620"/>
    <w:pPr>
      <w:numPr>
        <w:ilvl w:val="6"/>
        <w:numId w:val="1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A00620"/>
    <w:pPr>
      <w:numPr>
        <w:ilvl w:val="7"/>
        <w:numId w:val="1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A00620"/>
    <w:pPr>
      <w:numPr>
        <w:ilvl w:val="8"/>
        <w:numId w:val="1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A00620"/>
    <w:rPr>
      <w:rFonts w:ascii="Arial Narrow" w:eastAsia="Calibri" w:hAnsi="Arial Narrow" w:cs="Times New Roman"/>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A00620"/>
    <w:rPr>
      <w:rFonts w:ascii="Arial Narrow" w:eastAsia="Calibri" w:hAnsi="Arial Narrow" w:cs="Times New Roman"/>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A00620"/>
    <w:rPr>
      <w:rFonts w:ascii="Arial Narrow" w:eastAsia="Calibri" w:hAnsi="Arial Narrow" w:cs="Times New Roman"/>
      <w:color w:val="1F497D"/>
      <w:sz w:val="26"/>
      <w:lang w:val="x-none" w:eastAsia="x-none"/>
    </w:rPr>
  </w:style>
  <w:style w:type="character" w:customStyle="1" w:styleId="Nadpis4Char">
    <w:name w:val="Nadpis 4 Char"/>
    <w:aliases w:val="Nadpis 4 - IM Char,H4 Char,1-1 Char,Termín Char"/>
    <w:basedOn w:val="Predvolenpsmoodseku"/>
    <w:link w:val="Nadpis4"/>
    <w:uiPriority w:val="9"/>
    <w:rsid w:val="00A00620"/>
    <w:rPr>
      <w:rFonts w:ascii="Arial Narrow" w:eastAsia="Calibri" w:hAnsi="Arial Narrow" w:cs="Times New Roman"/>
      <w:b/>
      <w:bCs/>
      <w:i/>
      <w:iCs/>
      <w:color w:val="548DD4"/>
      <w:sz w:val="24"/>
      <w:lang w:val="x-none" w:eastAsia="x-none"/>
    </w:rPr>
  </w:style>
  <w:style w:type="character" w:customStyle="1" w:styleId="Nadpis5Char">
    <w:name w:val="Nadpis 5 Char"/>
    <w:aliases w:val="05_Heading 5 Char,1-1-1 Char"/>
    <w:basedOn w:val="Predvolenpsmoodseku"/>
    <w:link w:val="Nadpis5"/>
    <w:uiPriority w:val="9"/>
    <w:rsid w:val="00A00620"/>
    <w:rPr>
      <w:rFonts w:ascii="Arial Narrow" w:eastAsia="Calibri" w:hAnsi="Arial Narrow" w:cs="Times New Roman"/>
      <w:i/>
      <w:iCs/>
      <w:sz w:val="24"/>
      <w:szCs w:val="26"/>
      <w:lang w:val="x-none" w:eastAsia="x-none"/>
    </w:rPr>
  </w:style>
  <w:style w:type="character" w:customStyle="1" w:styleId="Nadpis6Char">
    <w:name w:val="Nadpis 6 Char"/>
    <w:aliases w:val="1-1-1-1 Char"/>
    <w:basedOn w:val="Predvolenpsmoodseku"/>
    <w:link w:val="Nadpis6"/>
    <w:uiPriority w:val="9"/>
    <w:rsid w:val="00A00620"/>
    <w:rPr>
      <w:rFonts w:ascii="Times New Roman" w:eastAsia="Calibri" w:hAnsi="Times New Roman" w:cs="Times New Roman"/>
      <w:b/>
      <w:bCs/>
      <w:lang w:val="x-none" w:eastAsia="x-none"/>
    </w:rPr>
  </w:style>
  <w:style w:type="character" w:customStyle="1" w:styleId="Nadpis7Char">
    <w:name w:val="Nadpis 7 Char"/>
    <w:basedOn w:val="Predvolenpsmoodseku"/>
    <w:link w:val="Nadpis7"/>
    <w:uiPriority w:val="9"/>
    <w:rsid w:val="00A00620"/>
    <w:rPr>
      <w:rFonts w:ascii="Times New Roman" w:eastAsia="Calibri" w:hAnsi="Times New Roman" w:cs="Times New Roman"/>
      <w:sz w:val="24"/>
      <w:szCs w:val="24"/>
      <w:lang w:val="x-none" w:eastAsia="x-none"/>
    </w:rPr>
  </w:style>
  <w:style w:type="character" w:customStyle="1" w:styleId="Nadpis8Char">
    <w:name w:val="Nadpis 8 Char"/>
    <w:basedOn w:val="Predvolenpsmoodseku"/>
    <w:link w:val="Nadpis8"/>
    <w:uiPriority w:val="9"/>
    <w:rsid w:val="00A00620"/>
    <w:rPr>
      <w:rFonts w:ascii="Times New Roman" w:eastAsia="Calibri" w:hAnsi="Times New Roman" w:cs="Times New Roman"/>
      <w:i/>
      <w:iCs/>
      <w:sz w:val="24"/>
      <w:szCs w:val="24"/>
      <w:lang w:val="x-none" w:eastAsia="x-none"/>
    </w:rPr>
  </w:style>
  <w:style w:type="character" w:customStyle="1" w:styleId="Nadpis9Char">
    <w:name w:val="Nadpis 9 Char"/>
    <w:basedOn w:val="Predvolenpsmoodseku"/>
    <w:link w:val="Nadpis9"/>
    <w:uiPriority w:val="9"/>
    <w:rsid w:val="00A00620"/>
    <w:rPr>
      <w:rFonts w:ascii="Arial" w:eastAsia="Calibri" w:hAnsi="Arial" w:cs="Times New Roman"/>
      <w:lang w:val="x-none" w:eastAsia="x-none"/>
    </w:rPr>
  </w:style>
  <w:style w:type="character" w:styleId="Hypertextovprepojenie">
    <w:name w:val="Hyperlink"/>
    <w:uiPriority w:val="99"/>
    <w:rsid w:val="00A0062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A00620"/>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rsid w:val="00A00620"/>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basedOn w:val="Predvolenpsmoodseku"/>
    <w:link w:val="Textpoznmkypodiarou"/>
    <w:uiPriority w:val="99"/>
    <w:rsid w:val="00A00620"/>
    <w:rPr>
      <w:rFonts w:ascii="Arial" w:eastAsia="Times New Roman" w:hAnsi="Arial" w:cs="Times New Roman"/>
      <w:sz w:val="16"/>
      <w:szCs w:val="20"/>
      <w:lang w:val="en-US"/>
    </w:rPr>
  </w:style>
  <w:style w:type="paragraph" w:styleId="Zoznamsodrkami2">
    <w:name w:val="List Bullet 2"/>
    <w:basedOn w:val="Normlny"/>
    <w:uiPriority w:val="99"/>
    <w:unhideWhenUsed/>
    <w:rsid w:val="00A00620"/>
    <w:pPr>
      <w:numPr>
        <w:numId w:val="3"/>
      </w:numPr>
      <w:spacing w:after="0" w:line="240" w:lineRule="auto"/>
      <w:contextualSpacing/>
    </w:pPr>
    <w:rPr>
      <w:rFonts w:ascii="Times New Roman" w:eastAsia="Times New Roman" w:hAnsi="Times New Roman"/>
      <w:sz w:val="24"/>
      <w:szCs w:val="24"/>
      <w:lang w:eastAsia="sk-SK"/>
    </w:rPr>
  </w:style>
  <w:style w:type="paragraph" w:customStyle="1" w:styleId="Char2">
    <w:name w:val="Char2"/>
    <w:basedOn w:val="Normlny"/>
    <w:link w:val="Odkaznapoznmkupodiarou"/>
    <w:uiPriority w:val="99"/>
    <w:rsid w:val="00A00620"/>
    <w:pPr>
      <w:spacing w:after="160" w:line="240" w:lineRule="exact"/>
    </w:pPr>
    <w:rPr>
      <w:rFonts w:ascii="Arial" w:eastAsiaTheme="minorHAnsi" w:hAnsi="Arial" w:cstheme="minorBidi"/>
      <w:sz w:val="16"/>
      <w:vertAlign w:val="superscript"/>
    </w:rPr>
  </w:style>
  <w:style w:type="paragraph" w:customStyle="1" w:styleId="Bulletslevel1">
    <w:name w:val="Bullets level 1"/>
    <w:basedOn w:val="Normlny"/>
    <w:link w:val="Bulletslevel1Char"/>
    <w:qFormat/>
    <w:rsid w:val="00A00620"/>
    <w:pPr>
      <w:numPr>
        <w:numId w:val="17"/>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A00620"/>
    <w:rPr>
      <w:rFonts w:ascii="Arial" w:eastAsia="Times" w:hAnsi="Arial" w:cs="Times New Roman"/>
      <w:color w:val="000000"/>
      <w:sz w:val="19"/>
      <w:szCs w:val="20"/>
      <w:lang w:val="en-GB" w:eastAsia="x-none"/>
    </w:rPr>
  </w:style>
  <w:style w:type="paragraph" w:styleId="Hlavika">
    <w:name w:val="header"/>
    <w:basedOn w:val="Normlny"/>
    <w:link w:val="HlavikaChar"/>
    <w:uiPriority w:val="99"/>
    <w:unhideWhenUsed/>
    <w:rsid w:val="00A00620"/>
    <w:pPr>
      <w:tabs>
        <w:tab w:val="center" w:pos="4536"/>
        <w:tab w:val="right" w:pos="9072"/>
      </w:tabs>
    </w:pPr>
    <w:rPr>
      <w:lang w:val="x-none"/>
    </w:rPr>
  </w:style>
  <w:style w:type="character" w:customStyle="1" w:styleId="HlavikaChar">
    <w:name w:val="Hlavička Char"/>
    <w:basedOn w:val="Predvolenpsmoodseku"/>
    <w:link w:val="Hlavika"/>
    <w:uiPriority w:val="99"/>
    <w:rsid w:val="00A00620"/>
    <w:rPr>
      <w:rFonts w:ascii="Calibri" w:eastAsia="Calibri" w:hAnsi="Calibri" w:cs="Times New Roman"/>
      <w:lang w:val="x-none"/>
    </w:rPr>
  </w:style>
  <w:style w:type="paragraph" w:styleId="Pta">
    <w:name w:val="footer"/>
    <w:basedOn w:val="Normlny"/>
    <w:link w:val="PtaChar"/>
    <w:uiPriority w:val="99"/>
    <w:unhideWhenUsed/>
    <w:rsid w:val="00A00620"/>
    <w:pPr>
      <w:tabs>
        <w:tab w:val="center" w:pos="4536"/>
        <w:tab w:val="right" w:pos="9072"/>
      </w:tabs>
    </w:pPr>
    <w:rPr>
      <w:lang w:val="x-none"/>
    </w:rPr>
  </w:style>
  <w:style w:type="character" w:customStyle="1" w:styleId="PtaChar">
    <w:name w:val="Päta Char"/>
    <w:basedOn w:val="Predvolenpsmoodseku"/>
    <w:link w:val="Pta"/>
    <w:uiPriority w:val="99"/>
    <w:rsid w:val="00A00620"/>
    <w:rPr>
      <w:rFonts w:ascii="Calibri" w:eastAsia="Calibri" w:hAnsi="Calibri" w:cs="Times New Roman"/>
      <w:lang w:val="x-none"/>
    </w:rPr>
  </w:style>
  <w:style w:type="paragraph" w:styleId="Odsekzoznamu">
    <w:name w:val="List Paragraph"/>
    <w:aliases w:val="body,Odsek zoznamu2,List Paragraph"/>
    <w:basedOn w:val="Normlny"/>
    <w:link w:val="OdsekzoznamuChar"/>
    <w:uiPriority w:val="34"/>
    <w:qFormat/>
    <w:rsid w:val="00A00620"/>
    <w:pPr>
      <w:ind w:left="720"/>
      <w:contextualSpacing/>
    </w:pPr>
    <w:rPr>
      <w:lang w:val="x-none"/>
    </w:rPr>
  </w:style>
  <w:style w:type="character" w:customStyle="1" w:styleId="OdsekzoznamuChar">
    <w:name w:val="Odsek zoznamu Char"/>
    <w:aliases w:val="body Char,Odsek zoznamu2 Char,List Paragraph Char"/>
    <w:link w:val="Odsekzoznamu"/>
    <w:uiPriority w:val="34"/>
    <w:rsid w:val="00A00620"/>
    <w:rPr>
      <w:rFonts w:ascii="Calibri" w:eastAsia="Calibri" w:hAnsi="Calibri" w:cs="Times New Roman"/>
      <w:lang w:val="x-none"/>
    </w:rPr>
  </w:style>
  <w:style w:type="paragraph" w:styleId="Textbubliny">
    <w:name w:val="Balloon Text"/>
    <w:basedOn w:val="Normlny"/>
    <w:link w:val="TextbublinyChar"/>
    <w:uiPriority w:val="99"/>
    <w:semiHidden/>
    <w:unhideWhenUsed/>
    <w:rsid w:val="003325BB"/>
    <w:pPr>
      <w:spacing w:after="0" w:line="240" w:lineRule="auto"/>
    </w:pPr>
    <w:rPr>
      <w:rFonts w:ascii="Times New Roman" w:hAnsi="Times New Roman"/>
      <w:sz w:val="18"/>
      <w:szCs w:val="18"/>
    </w:rPr>
  </w:style>
  <w:style w:type="character" w:customStyle="1" w:styleId="TextbublinyChar">
    <w:name w:val="Text bubliny Char"/>
    <w:basedOn w:val="Predvolenpsmoodseku"/>
    <w:link w:val="Textbubliny"/>
    <w:uiPriority w:val="99"/>
    <w:semiHidden/>
    <w:rsid w:val="003325BB"/>
    <w:rPr>
      <w:rFonts w:ascii="Times New Roman" w:eastAsia="Calibri" w:hAnsi="Times New Roman" w:cs="Times New Roman"/>
      <w:sz w:val="18"/>
      <w:szCs w:val="18"/>
    </w:rPr>
  </w:style>
  <w:style w:type="character" w:styleId="Odkaznakomentr">
    <w:name w:val="annotation reference"/>
    <w:basedOn w:val="Predvolenpsmoodseku"/>
    <w:uiPriority w:val="99"/>
    <w:semiHidden/>
    <w:unhideWhenUsed/>
    <w:rsid w:val="003325BB"/>
    <w:rPr>
      <w:sz w:val="18"/>
      <w:szCs w:val="18"/>
    </w:rPr>
  </w:style>
  <w:style w:type="paragraph" w:styleId="Textkomentra">
    <w:name w:val="annotation text"/>
    <w:basedOn w:val="Normlny"/>
    <w:link w:val="TextkomentraChar"/>
    <w:uiPriority w:val="99"/>
    <w:unhideWhenUsed/>
    <w:rsid w:val="003325BB"/>
    <w:pPr>
      <w:spacing w:line="240" w:lineRule="auto"/>
    </w:pPr>
    <w:rPr>
      <w:sz w:val="24"/>
      <w:szCs w:val="24"/>
    </w:rPr>
  </w:style>
  <w:style w:type="character" w:customStyle="1" w:styleId="TextkomentraChar">
    <w:name w:val="Text komentára Char"/>
    <w:basedOn w:val="Predvolenpsmoodseku"/>
    <w:link w:val="Textkomentra"/>
    <w:uiPriority w:val="99"/>
    <w:rsid w:val="003325BB"/>
    <w:rPr>
      <w:rFonts w:ascii="Calibri" w:eastAsia="Calibri" w:hAnsi="Calibri" w:cs="Times New Roman"/>
      <w:sz w:val="24"/>
      <w:szCs w:val="24"/>
    </w:rPr>
  </w:style>
  <w:style w:type="paragraph" w:styleId="Predmetkomentra">
    <w:name w:val="annotation subject"/>
    <w:basedOn w:val="Textkomentra"/>
    <w:next w:val="Textkomentra"/>
    <w:link w:val="PredmetkomentraChar"/>
    <w:uiPriority w:val="99"/>
    <w:semiHidden/>
    <w:unhideWhenUsed/>
    <w:rsid w:val="003325BB"/>
    <w:rPr>
      <w:b/>
      <w:bCs/>
      <w:sz w:val="20"/>
      <w:szCs w:val="20"/>
    </w:rPr>
  </w:style>
  <w:style w:type="character" w:customStyle="1" w:styleId="PredmetkomentraChar">
    <w:name w:val="Predmet komentára Char"/>
    <w:basedOn w:val="TextkomentraChar"/>
    <w:link w:val="Predmetkomentra"/>
    <w:uiPriority w:val="99"/>
    <w:semiHidden/>
    <w:rsid w:val="003325BB"/>
    <w:rPr>
      <w:rFonts w:ascii="Calibri" w:eastAsia="Calibri" w:hAnsi="Calibri" w:cs="Times New Roman"/>
      <w:b/>
      <w:bCs/>
      <w:sz w:val="20"/>
      <w:szCs w:val="20"/>
    </w:rPr>
  </w:style>
  <w:style w:type="paragraph" w:styleId="Revzia">
    <w:name w:val="Revision"/>
    <w:hidden/>
    <w:uiPriority w:val="99"/>
    <w:semiHidden/>
    <w:rsid w:val="00DF1C48"/>
    <w:pPr>
      <w:spacing w:after="0" w:line="240" w:lineRule="auto"/>
    </w:pPr>
    <w:rPr>
      <w:rFonts w:ascii="Calibri" w:eastAsia="Calibri" w:hAnsi="Calibri" w:cs="Times New Roman"/>
    </w:rPr>
  </w:style>
  <w:style w:type="character" w:styleId="PouitHypertextovPrepojenie">
    <w:name w:val="FollowedHyperlink"/>
    <w:basedOn w:val="Predvolenpsmoodseku"/>
    <w:uiPriority w:val="99"/>
    <w:semiHidden/>
    <w:unhideWhenUsed/>
    <w:rsid w:val="008D08A1"/>
    <w:rPr>
      <w:color w:val="954F72" w:themeColor="followedHyperlink"/>
      <w:u w:val="single"/>
    </w:rPr>
  </w:style>
  <w:style w:type="paragraph" w:styleId="Obsah1">
    <w:name w:val="toc 1"/>
    <w:basedOn w:val="Normlny"/>
    <w:next w:val="Normlny"/>
    <w:autoRedefine/>
    <w:uiPriority w:val="39"/>
    <w:qFormat/>
    <w:rsid w:val="006907FE"/>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paragraph" w:styleId="Obsah2">
    <w:name w:val="toc 2"/>
    <w:basedOn w:val="Normlny"/>
    <w:next w:val="Normlny"/>
    <w:autoRedefine/>
    <w:uiPriority w:val="39"/>
    <w:qFormat/>
    <w:rsid w:val="006907FE"/>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Obsah3">
    <w:name w:val="toc 3"/>
    <w:basedOn w:val="Normlny"/>
    <w:next w:val="Normlny"/>
    <w:autoRedefine/>
    <w:uiPriority w:val="39"/>
    <w:qFormat/>
    <w:rsid w:val="006907FE"/>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907FE"/>
    <w:pPr>
      <w:spacing w:after="0" w:line="240" w:lineRule="auto"/>
    </w:pPr>
    <w:rPr>
      <w:rFonts w:ascii="Arial" w:eastAsia="Times New Roman" w:hAnsi="Arial" w:cs="Times New Roman"/>
      <w:color w:val="000000"/>
      <w:sz w:val="19"/>
      <w:szCs w:val="48"/>
      <w:lang w:val="cs-CZ"/>
    </w:rPr>
  </w:style>
  <w:style w:type="paragraph" w:customStyle="1" w:styleId="Hlavikatabuky">
    <w:name w:val="Hlavička tabuľky"/>
    <w:basedOn w:val="Popis"/>
    <w:link w:val="HlavikatabukyChar"/>
    <w:qFormat/>
    <w:rsid w:val="00F65DE4"/>
    <w:pPr>
      <w:spacing w:line="276" w:lineRule="auto"/>
      <w:jc w:val="both"/>
    </w:pPr>
    <w:rPr>
      <w:rFonts w:eastAsia="Times New Roman" w:cs="Calibri"/>
      <w:color w:val="4F81BD"/>
    </w:rPr>
  </w:style>
  <w:style w:type="character" w:customStyle="1" w:styleId="HlavikatabukyChar">
    <w:name w:val="Hlavička tabuľky Char"/>
    <w:link w:val="Hlavikatabuky"/>
    <w:rsid w:val="00F65DE4"/>
    <w:rPr>
      <w:rFonts w:ascii="Calibri" w:eastAsia="Times New Roman" w:hAnsi="Calibri" w:cs="Calibri"/>
      <w:b/>
      <w:bCs/>
      <w:color w:val="4F81BD"/>
      <w:sz w:val="18"/>
      <w:szCs w:val="18"/>
    </w:rPr>
  </w:style>
  <w:style w:type="paragraph" w:styleId="Popis">
    <w:name w:val="caption"/>
    <w:basedOn w:val="Normlny"/>
    <w:next w:val="Normlny"/>
    <w:uiPriority w:val="35"/>
    <w:semiHidden/>
    <w:unhideWhenUsed/>
    <w:qFormat/>
    <w:rsid w:val="00F65DE4"/>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00620"/>
    <w:pPr>
      <w:spacing w:after="200" w:line="276" w:lineRule="auto"/>
    </w:pPr>
    <w:rPr>
      <w:rFonts w:ascii="Calibri" w:eastAsia="Calibri" w:hAnsi="Calibri" w:cs="Times New Roman"/>
    </w:rPr>
  </w:style>
  <w:style w:type="paragraph" w:styleId="Nadpis1">
    <w:name w:val="heading 1"/>
    <w:aliases w:val="01_Heading 1,Nadpis 1 - IM,I,kapitola,Čo robí (časť),Chapter"/>
    <w:basedOn w:val="Normlny"/>
    <w:link w:val="Nadpis1Char"/>
    <w:uiPriority w:val="9"/>
    <w:qFormat/>
    <w:rsid w:val="00A00620"/>
    <w:pPr>
      <w:keepNext/>
      <w:numPr>
        <w:numId w:val="1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A00620"/>
    <w:pPr>
      <w:keepNext/>
      <w:numPr>
        <w:ilvl w:val="1"/>
        <w:numId w:val="11"/>
      </w:numPr>
      <w:tabs>
        <w:tab w:val="clear" w:pos="4254"/>
        <w:tab w:val="num" w:pos="2128"/>
      </w:tabs>
      <w:spacing w:after="180" w:line="240" w:lineRule="auto"/>
      <w:ind w:left="2128"/>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A00620"/>
    <w:pPr>
      <w:keepNext/>
      <w:numPr>
        <w:ilvl w:val="2"/>
        <w:numId w:val="1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A00620"/>
    <w:pPr>
      <w:keepNext/>
      <w:numPr>
        <w:ilvl w:val="3"/>
        <w:numId w:val="1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A00620"/>
    <w:pPr>
      <w:numPr>
        <w:ilvl w:val="4"/>
        <w:numId w:val="1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A00620"/>
    <w:pPr>
      <w:numPr>
        <w:ilvl w:val="5"/>
        <w:numId w:val="1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A00620"/>
    <w:pPr>
      <w:numPr>
        <w:ilvl w:val="6"/>
        <w:numId w:val="1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A00620"/>
    <w:pPr>
      <w:numPr>
        <w:ilvl w:val="7"/>
        <w:numId w:val="1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A00620"/>
    <w:pPr>
      <w:numPr>
        <w:ilvl w:val="8"/>
        <w:numId w:val="1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A00620"/>
    <w:rPr>
      <w:rFonts w:ascii="Arial Narrow" w:eastAsia="Calibri" w:hAnsi="Arial Narrow" w:cs="Times New Roman"/>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A00620"/>
    <w:rPr>
      <w:rFonts w:ascii="Arial Narrow" w:eastAsia="Calibri" w:hAnsi="Arial Narrow" w:cs="Times New Roman"/>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A00620"/>
    <w:rPr>
      <w:rFonts w:ascii="Arial Narrow" w:eastAsia="Calibri" w:hAnsi="Arial Narrow" w:cs="Times New Roman"/>
      <w:color w:val="1F497D"/>
      <w:sz w:val="26"/>
      <w:lang w:val="x-none" w:eastAsia="x-none"/>
    </w:rPr>
  </w:style>
  <w:style w:type="character" w:customStyle="1" w:styleId="Nadpis4Char">
    <w:name w:val="Nadpis 4 Char"/>
    <w:aliases w:val="Nadpis 4 - IM Char,H4 Char,1-1 Char,Termín Char"/>
    <w:basedOn w:val="Predvolenpsmoodseku"/>
    <w:link w:val="Nadpis4"/>
    <w:uiPriority w:val="9"/>
    <w:rsid w:val="00A00620"/>
    <w:rPr>
      <w:rFonts w:ascii="Arial Narrow" w:eastAsia="Calibri" w:hAnsi="Arial Narrow" w:cs="Times New Roman"/>
      <w:b/>
      <w:bCs/>
      <w:i/>
      <w:iCs/>
      <w:color w:val="548DD4"/>
      <w:sz w:val="24"/>
      <w:lang w:val="x-none" w:eastAsia="x-none"/>
    </w:rPr>
  </w:style>
  <w:style w:type="character" w:customStyle="1" w:styleId="Nadpis5Char">
    <w:name w:val="Nadpis 5 Char"/>
    <w:aliases w:val="05_Heading 5 Char,1-1-1 Char"/>
    <w:basedOn w:val="Predvolenpsmoodseku"/>
    <w:link w:val="Nadpis5"/>
    <w:uiPriority w:val="9"/>
    <w:rsid w:val="00A00620"/>
    <w:rPr>
      <w:rFonts w:ascii="Arial Narrow" w:eastAsia="Calibri" w:hAnsi="Arial Narrow" w:cs="Times New Roman"/>
      <w:i/>
      <w:iCs/>
      <w:sz w:val="24"/>
      <w:szCs w:val="26"/>
      <w:lang w:val="x-none" w:eastAsia="x-none"/>
    </w:rPr>
  </w:style>
  <w:style w:type="character" w:customStyle="1" w:styleId="Nadpis6Char">
    <w:name w:val="Nadpis 6 Char"/>
    <w:aliases w:val="1-1-1-1 Char"/>
    <w:basedOn w:val="Predvolenpsmoodseku"/>
    <w:link w:val="Nadpis6"/>
    <w:uiPriority w:val="9"/>
    <w:rsid w:val="00A00620"/>
    <w:rPr>
      <w:rFonts w:ascii="Times New Roman" w:eastAsia="Calibri" w:hAnsi="Times New Roman" w:cs="Times New Roman"/>
      <w:b/>
      <w:bCs/>
      <w:lang w:val="x-none" w:eastAsia="x-none"/>
    </w:rPr>
  </w:style>
  <w:style w:type="character" w:customStyle="1" w:styleId="Nadpis7Char">
    <w:name w:val="Nadpis 7 Char"/>
    <w:basedOn w:val="Predvolenpsmoodseku"/>
    <w:link w:val="Nadpis7"/>
    <w:uiPriority w:val="9"/>
    <w:rsid w:val="00A00620"/>
    <w:rPr>
      <w:rFonts w:ascii="Times New Roman" w:eastAsia="Calibri" w:hAnsi="Times New Roman" w:cs="Times New Roman"/>
      <w:sz w:val="24"/>
      <w:szCs w:val="24"/>
      <w:lang w:val="x-none" w:eastAsia="x-none"/>
    </w:rPr>
  </w:style>
  <w:style w:type="character" w:customStyle="1" w:styleId="Nadpis8Char">
    <w:name w:val="Nadpis 8 Char"/>
    <w:basedOn w:val="Predvolenpsmoodseku"/>
    <w:link w:val="Nadpis8"/>
    <w:uiPriority w:val="9"/>
    <w:rsid w:val="00A00620"/>
    <w:rPr>
      <w:rFonts w:ascii="Times New Roman" w:eastAsia="Calibri" w:hAnsi="Times New Roman" w:cs="Times New Roman"/>
      <w:i/>
      <w:iCs/>
      <w:sz w:val="24"/>
      <w:szCs w:val="24"/>
      <w:lang w:val="x-none" w:eastAsia="x-none"/>
    </w:rPr>
  </w:style>
  <w:style w:type="character" w:customStyle="1" w:styleId="Nadpis9Char">
    <w:name w:val="Nadpis 9 Char"/>
    <w:basedOn w:val="Predvolenpsmoodseku"/>
    <w:link w:val="Nadpis9"/>
    <w:uiPriority w:val="9"/>
    <w:rsid w:val="00A00620"/>
    <w:rPr>
      <w:rFonts w:ascii="Arial" w:eastAsia="Calibri" w:hAnsi="Arial" w:cs="Times New Roman"/>
      <w:lang w:val="x-none" w:eastAsia="x-none"/>
    </w:rPr>
  </w:style>
  <w:style w:type="character" w:styleId="Hypertextovprepojenie">
    <w:name w:val="Hyperlink"/>
    <w:uiPriority w:val="99"/>
    <w:rsid w:val="00A0062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A00620"/>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rsid w:val="00A00620"/>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basedOn w:val="Predvolenpsmoodseku"/>
    <w:link w:val="Textpoznmkypodiarou"/>
    <w:uiPriority w:val="99"/>
    <w:rsid w:val="00A00620"/>
    <w:rPr>
      <w:rFonts w:ascii="Arial" w:eastAsia="Times New Roman" w:hAnsi="Arial" w:cs="Times New Roman"/>
      <w:sz w:val="16"/>
      <w:szCs w:val="20"/>
      <w:lang w:val="en-US"/>
    </w:rPr>
  </w:style>
  <w:style w:type="paragraph" w:styleId="Zoznamsodrkami2">
    <w:name w:val="List Bullet 2"/>
    <w:basedOn w:val="Normlny"/>
    <w:uiPriority w:val="99"/>
    <w:unhideWhenUsed/>
    <w:rsid w:val="00A00620"/>
    <w:pPr>
      <w:numPr>
        <w:numId w:val="3"/>
      </w:numPr>
      <w:spacing w:after="0" w:line="240" w:lineRule="auto"/>
      <w:contextualSpacing/>
    </w:pPr>
    <w:rPr>
      <w:rFonts w:ascii="Times New Roman" w:eastAsia="Times New Roman" w:hAnsi="Times New Roman"/>
      <w:sz w:val="24"/>
      <w:szCs w:val="24"/>
      <w:lang w:eastAsia="sk-SK"/>
    </w:rPr>
  </w:style>
  <w:style w:type="paragraph" w:customStyle="1" w:styleId="Char2">
    <w:name w:val="Char2"/>
    <w:basedOn w:val="Normlny"/>
    <w:link w:val="Odkaznapoznmkupodiarou"/>
    <w:uiPriority w:val="99"/>
    <w:rsid w:val="00A00620"/>
    <w:pPr>
      <w:spacing w:after="160" w:line="240" w:lineRule="exact"/>
    </w:pPr>
    <w:rPr>
      <w:rFonts w:ascii="Arial" w:eastAsiaTheme="minorHAnsi" w:hAnsi="Arial" w:cstheme="minorBidi"/>
      <w:sz w:val="16"/>
      <w:vertAlign w:val="superscript"/>
    </w:rPr>
  </w:style>
  <w:style w:type="paragraph" w:customStyle="1" w:styleId="Bulletslevel1">
    <w:name w:val="Bullets level 1"/>
    <w:basedOn w:val="Normlny"/>
    <w:link w:val="Bulletslevel1Char"/>
    <w:qFormat/>
    <w:rsid w:val="00A00620"/>
    <w:pPr>
      <w:numPr>
        <w:numId w:val="17"/>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A00620"/>
    <w:rPr>
      <w:rFonts w:ascii="Arial" w:eastAsia="Times" w:hAnsi="Arial" w:cs="Times New Roman"/>
      <w:color w:val="000000"/>
      <w:sz w:val="19"/>
      <w:szCs w:val="20"/>
      <w:lang w:val="en-GB" w:eastAsia="x-none"/>
    </w:rPr>
  </w:style>
  <w:style w:type="paragraph" w:styleId="Hlavika">
    <w:name w:val="header"/>
    <w:basedOn w:val="Normlny"/>
    <w:link w:val="HlavikaChar"/>
    <w:uiPriority w:val="99"/>
    <w:unhideWhenUsed/>
    <w:rsid w:val="00A00620"/>
    <w:pPr>
      <w:tabs>
        <w:tab w:val="center" w:pos="4536"/>
        <w:tab w:val="right" w:pos="9072"/>
      </w:tabs>
    </w:pPr>
    <w:rPr>
      <w:lang w:val="x-none"/>
    </w:rPr>
  </w:style>
  <w:style w:type="character" w:customStyle="1" w:styleId="HlavikaChar">
    <w:name w:val="Hlavička Char"/>
    <w:basedOn w:val="Predvolenpsmoodseku"/>
    <w:link w:val="Hlavika"/>
    <w:uiPriority w:val="99"/>
    <w:rsid w:val="00A00620"/>
    <w:rPr>
      <w:rFonts w:ascii="Calibri" w:eastAsia="Calibri" w:hAnsi="Calibri" w:cs="Times New Roman"/>
      <w:lang w:val="x-none"/>
    </w:rPr>
  </w:style>
  <w:style w:type="paragraph" w:styleId="Pta">
    <w:name w:val="footer"/>
    <w:basedOn w:val="Normlny"/>
    <w:link w:val="PtaChar"/>
    <w:uiPriority w:val="99"/>
    <w:unhideWhenUsed/>
    <w:rsid w:val="00A00620"/>
    <w:pPr>
      <w:tabs>
        <w:tab w:val="center" w:pos="4536"/>
        <w:tab w:val="right" w:pos="9072"/>
      </w:tabs>
    </w:pPr>
    <w:rPr>
      <w:lang w:val="x-none"/>
    </w:rPr>
  </w:style>
  <w:style w:type="character" w:customStyle="1" w:styleId="PtaChar">
    <w:name w:val="Päta Char"/>
    <w:basedOn w:val="Predvolenpsmoodseku"/>
    <w:link w:val="Pta"/>
    <w:uiPriority w:val="99"/>
    <w:rsid w:val="00A00620"/>
    <w:rPr>
      <w:rFonts w:ascii="Calibri" w:eastAsia="Calibri" w:hAnsi="Calibri" w:cs="Times New Roman"/>
      <w:lang w:val="x-none"/>
    </w:rPr>
  </w:style>
  <w:style w:type="paragraph" w:styleId="Odsekzoznamu">
    <w:name w:val="List Paragraph"/>
    <w:aliases w:val="body,Odsek zoznamu2,List Paragraph"/>
    <w:basedOn w:val="Normlny"/>
    <w:link w:val="OdsekzoznamuChar"/>
    <w:uiPriority w:val="34"/>
    <w:qFormat/>
    <w:rsid w:val="00A00620"/>
    <w:pPr>
      <w:ind w:left="720"/>
      <w:contextualSpacing/>
    </w:pPr>
    <w:rPr>
      <w:lang w:val="x-none"/>
    </w:rPr>
  </w:style>
  <w:style w:type="character" w:customStyle="1" w:styleId="OdsekzoznamuChar">
    <w:name w:val="Odsek zoznamu Char"/>
    <w:aliases w:val="body Char,Odsek zoznamu2 Char,List Paragraph Char"/>
    <w:link w:val="Odsekzoznamu"/>
    <w:uiPriority w:val="34"/>
    <w:rsid w:val="00A00620"/>
    <w:rPr>
      <w:rFonts w:ascii="Calibri" w:eastAsia="Calibri" w:hAnsi="Calibri" w:cs="Times New Roman"/>
      <w:lang w:val="x-none"/>
    </w:rPr>
  </w:style>
  <w:style w:type="paragraph" w:styleId="Textbubliny">
    <w:name w:val="Balloon Text"/>
    <w:basedOn w:val="Normlny"/>
    <w:link w:val="TextbublinyChar"/>
    <w:uiPriority w:val="99"/>
    <w:semiHidden/>
    <w:unhideWhenUsed/>
    <w:rsid w:val="003325BB"/>
    <w:pPr>
      <w:spacing w:after="0" w:line="240" w:lineRule="auto"/>
    </w:pPr>
    <w:rPr>
      <w:rFonts w:ascii="Times New Roman" w:hAnsi="Times New Roman"/>
      <w:sz w:val="18"/>
      <w:szCs w:val="18"/>
    </w:rPr>
  </w:style>
  <w:style w:type="character" w:customStyle="1" w:styleId="TextbublinyChar">
    <w:name w:val="Text bubliny Char"/>
    <w:basedOn w:val="Predvolenpsmoodseku"/>
    <w:link w:val="Textbubliny"/>
    <w:uiPriority w:val="99"/>
    <w:semiHidden/>
    <w:rsid w:val="003325BB"/>
    <w:rPr>
      <w:rFonts w:ascii="Times New Roman" w:eastAsia="Calibri" w:hAnsi="Times New Roman" w:cs="Times New Roman"/>
      <w:sz w:val="18"/>
      <w:szCs w:val="18"/>
    </w:rPr>
  </w:style>
  <w:style w:type="character" w:styleId="Odkaznakomentr">
    <w:name w:val="annotation reference"/>
    <w:basedOn w:val="Predvolenpsmoodseku"/>
    <w:uiPriority w:val="99"/>
    <w:semiHidden/>
    <w:unhideWhenUsed/>
    <w:rsid w:val="003325BB"/>
    <w:rPr>
      <w:sz w:val="18"/>
      <w:szCs w:val="18"/>
    </w:rPr>
  </w:style>
  <w:style w:type="paragraph" w:styleId="Textkomentra">
    <w:name w:val="annotation text"/>
    <w:basedOn w:val="Normlny"/>
    <w:link w:val="TextkomentraChar"/>
    <w:uiPriority w:val="99"/>
    <w:unhideWhenUsed/>
    <w:rsid w:val="003325BB"/>
    <w:pPr>
      <w:spacing w:line="240" w:lineRule="auto"/>
    </w:pPr>
    <w:rPr>
      <w:sz w:val="24"/>
      <w:szCs w:val="24"/>
    </w:rPr>
  </w:style>
  <w:style w:type="character" w:customStyle="1" w:styleId="TextkomentraChar">
    <w:name w:val="Text komentára Char"/>
    <w:basedOn w:val="Predvolenpsmoodseku"/>
    <w:link w:val="Textkomentra"/>
    <w:uiPriority w:val="99"/>
    <w:rsid w:val="003325BB"/>
    <w:rPr>
      <w:rFonts w:ascii="Calibri" w:eastAsia="Calibri" w:hAnsi="Calibri" w:cs="Times New Roman"/>
      <w:sz w:val="24"/>
      <w:szCs w:val="24"/>
    </w:rPr>
  </w:style>
  <w:style w:type="paragraph" w:styleId="Predmetkomentra">
    <w:name w:val="annotation subject"/>
    <w:basedOn w:val="Textkomentra"/>
    <w:next w:val="Textkomentra"/>
    <w:link w:val="PredmetkomentraChar"/>
    <w:uiPriority w:val="99"/>
    <w:semiHidden/>
    <w:unhideWhenUsed/>
    <w:rsid w:val="003325BB"/>
    <w:rPr>
      <w:b/>
      <w:bCs/>
      <w:sz w:val="20"/>
      <w:szCs w:val="20"/>
    </w:rPr>
  </w:style>
  <w:style w:type="character" w:customStyle="1" w:styleId="PredmetkomentraChar">
    <w:name w:val="Predmet komentára Char"/>
    <w:basedOn w:val="TextkomentraChar"/>
    <w:link w:val="Predmetkomentra"/>
    <w:uiPriority w:val="99"/>
    <w:semiHidden/>
    <w:rsid w:val="003325BB"/>
    <w:rPr>
      <w:rFonts w:ascii="Calibri" w:eastAsia="Calibri" w:hAnsi="Calibri" w:cs="Times New Roman"/>
      <w:b/>
      <w:bCs/>
      <w:sz w:val="20"/>
      <w:szCs w:val="20"/>
    </w:rPr>
  </w:style>
  <w:style w:type="paragraph" w:styleId="Revzia">
    <w:name w:val="Revision"/>
    <w:hidden/>
    <w:uiPriority w:val="99"/>
    <w:semiHidden/>
    <w:rsid w:val="00DF1C48"/>
    <w:pPr>
      <w:spacing w:after="0" w:line="240" w:lineRule="auto"/>
    </w:pPr>
    <w:rPr>
      <w:rFonts w:ascii="Calibri" w:eastAsia="Calibri" w:hAnsi="Calibri" w:cs="Times New Roman"/>
    </w:rPr>
  </w:style>
  <w:style w:type="character" w:styleId="PouitHypertextovPrepojenie">
    <w:name w:val="FollowedHyperlink"/>
    <w:basedOn w:val="Predvolenpsmoodseku"/>
    <w:uiPriority w:val="99"/>
    <w:semiHidden/>
    <w:unhideWhenUsed/>
    <w:rsid w:val="008D08A1"/>
    <w:rPr>
      <w:color w:val="954F72" w:themeColor="followedHyperlink"/>
      <w:u w:val="single"/>
    </w:rPr>
  </w:style>
  <w:style w:type="paragraph" w:styleId="Obsah1">
    <w:name w:val="toc 1"/>
    <w:basedOn w:val="Normlny"/>
    <w:next w:val="Normlny"/>
    <w:autoRedefine/>
    <w:uiPriority w:val="39"/>
    <w:qFormat/>
    <w:rsid w:val="006907FE"/>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paragraph" w:styleId="Obsah2">
    <w:name w:val="toc 2"/>
    <w:basedOn w:val="Normlny"/>
    <w:next w:val="Normlny"/>
    <w:autoRedefine/>
    <w:uiPriority w:val="39"/>
    <w:qFormat/>
    <w:rsid w:val="006907FE"/>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Obsah3">
    <w:name w:val="toc 3"/>
    <w:basedOn w:val="Normlny"/>
    <w:next w:val="Normlny"/>
    <w:autoRedefine/>
    <w:uiPriority w:val="39"/>
    <w:qFormat/>
    <w:rsid w:val="006907FE"/>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907FE"/>
    <w:pPr>
      <w:spacing w:after="0" w:line="240" w:lineRule="auto"/>
    </w:pPr>
    <w:rPr>
      <w:rFonts w:ascii="Arial" w:eastAsia="Times New Roman" w:hAnsi="Arial" w:cs="Times New Roman"/>
      <w:color w:val="000000"/>
      <w:sz w:val="19"/>
      <w:szCs w:val="48"/>
      <w:lang w:val="cs-CZ"/>
    </w:rPr>
  </w:style>
  <w:style w:type="paragraph" w:customStyle="1" w:styleId="Hlavikatabuky">
    <w:name w:val="Hlavička tabuľky"/>
    <w:basedOn w:val="Popis"/>
    <w:link w:val="HlavikatabukyChar"/>
    <w:qFormat/>
    <w:rsid w:val="00F65DE4"/>
    <w:pPr>
      <w:spacing w:line="276" w:lineRule="auto"/>
      <w:jc w:val="both"/>
    </w:pPr>
    <w:rPr>
      <w:rFonts w:eastAsia="Times New Roman" w:cs="Calibri"/>
      <w:color w:val="4F81BD"/>
    </w:rPr>
  </w:style>
  <w:style w:type="character" w:customStyle="1" w:styleId="HlavikatabukyChar">
    <w:name w:val="Hlavička tabuľky Char"/>
    <w:link w:val="Hlavikatabuky"/>
    <w:rsid w:val="00F65DE4"/>
    <w:rPr>
      <w:rFonts w:ascii="Calibri" w:eastAsia="Times New Roman" w:hAnsi="Calibri" w:cs="Calibri"/>
      <w:b/>
      <w:bCs/>
      <w:color w:val="4F81BD"/>
      <w:sz w:val="18"/>
      <w:szCs w:val="18"/>
    </w:rPr>
  </w:style>
  <w:style w:type="paragraph" w:styleId="Popis">
    <w:name w:val="caption"/>
    <w:basedOn w:val="Normlny"/>
    <w:next w:val="Normlny"/>
    <w:uiPriority w:val="35"/>
    <w:semiHidden/>
    <w:unhideWhenUsed/>
    <w:qFormat/>
    <w:rsid w:val="00F65DE4"/>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66947">
      <w:bodyDiv w:val="1"/>
      <w:marLeft w:val="0"/>
      <w:marRight w:val="0"/>
      <w:marTop w:val="0"/>
      <w:marBottom w:val="0"/>
      <w:divBdr>
        <w:top w:val="none" w:sz="0" w:space="0" w:color="auto"/>
        <w:left w:val="none" w:sz="0" w:space="0" w:color="auto"/>
        <w:bottom w:val="none" w:sz="0" w:space="0" w:color="auto"/>
        <w:right w:val="none" w:sz="0" w:space="0" w:color="auto"/>
      </w:divBdr>
    </w:div>
    <w:div w:id="492064879">
      <w:bodyDiv w:val="1"/>
      <w:marLeft w:val="0"/>
      <w:marRight w:val="0"/>
      <w:marTop w:val="0"/>
      <w:marBottom w:val="0"/>
      <w:divBdr>
        <w:top w:val="none" w:sz="0" w:space="0" w:color="auto"/>
        <w:left w:val="none" w:sz="0" w:space="0" w:color="auto"/>
        <w:bottom w:val="none" w:sz="0" w:space="0" w:color="auto"/>
        <w:right w:val="none" w:sz="0" w:space="0" w:color="auto"/>
      </w:divBdr>
    </w:div>
    <w:div w:id="558053942">
      <w:bodyDiv w:val="1"/>
      <w:marLeft w:val="0"/>
      <w:marRight w:val="0"/>
      <w:marTop w:val="0"/>
      <w:marBottom w:val="0"/>
      <w:divBdr>
        <w:top w:val="none" w:sz="0" w:space="0" w:color="auto"/>
        <w:left w:val="none" w:sz="0" w:space="0" w:color="auto"/>
        <w:bottom w:val="none" w:sz="0" w:space="0" w:color="auto"/>
        <w:right w:val="none" w:sz="0" w:space="0" w:color="auto"/>
      </w:divBdr>
    </w:div>
    <w:div w:id="908073841">
      <w:bodyDiv w:val="1"/>
      <w:marLeft w:val="0"/>
      <w:marRight w:val="0"/>
      <w:marTop w:val="0"/>
      <w:marBottom w:val="0"/>
      <w:divBdr>
        <w:top w:val="none" w:sz="0" w:space="0" w:color="auto"/>
        <w:left w:val="none" w:sz="0" w:space="0" w:color="auto"/>
        <w:bottom w:val="none" w:sz="0" w:space="0" w:color="auto"/>
        <w:right w:val="none" w:sz="0" w:space="0" w:color="auto"/>
      </w:divBdr>
    </w:div>
    <w:div w:id="1117067078">
      <w:bodyDiv w:val="1"/>
      <w:marLeft w:val="0"/>
      <w:marRight w:val="0"/>
      <w:marTop w:val="0"/>
      <w:marBottom w:val="0"/>
      <w:divBdr>
        <w:top w:val="none" w:sz="0" w:space="0" w:color="auto"/>
        <w:left w:val="none" w:sz="0" w:space="0" w:color="auto"/>
        <w:bottom w:val="none" w:sz="0" w:space="0" w:color="auto"/>
        <w:right w:val="none" w:sz="0" w:space="0" w:color="auto"/>
      </w:divBdr>
    </w:div>
    <w:div w:id="146408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bierka.sk/sk/predpisy/401-2012-z-z.p-34960.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mployment.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eks.sk" TargetMode="Externa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1A589-5853-4B84-9556-F438266F6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9562</Words>
  <Characters>54504</Characters>
  <Application>Microsoft Office Word</Application>
  <DocSecurity>0</DocSecurity>
  <Lines>454</Lines>
  <Paragraphs>127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Ivana.Hrabovcinova@mindop.sk</dc:creator>
  <cp:lastModifiedBy>Hrabovčinová, Ivana</cp:lastModifiedBy>
  <cp:revision>2</cp:revision>
  <dcterms:created xsi:type="dcterms:W3CDTF">2018-02-28T13:42:00Z</dcterms:created>
  <dcterms:modified xsi:type="dcterms:W3CDTF">2018-02-28T13:42:00Z</dcterms:modified>
</cp:coreProperties>
</file>