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CFD" w:rsidRPr="00060ED3" w:rsidRDefault="006F6CFD" w:rsidP="006F6CFD">
      <w:pPr>
        <w:spacing w:before="120" w:after="0" w:line="240" w:lineRule="auto"/>
        <w:jc w:val="both"/>
        <w:rPr>
          <w:rFonts w:asciiTheme="minorHAnsi" w:hAnsiTheme="minorHAnsi" w:cs="Calibri"/>
          <w:b/>
          <w:color w:val="000000"/>
        </w:rPr>
      </w:pPr>
      <w:r w:rsidRPr="00060ED3">
        <w:rPr>
          <w:rFonts w:asciiTheme="minorHAnsi" w:hAnsiTheme="minorHAnsi" w:cs="Calibri"/>
          <w:b/>
          <w:color w:val="000000"/>
        </w:rPr>
        <w:t xml:space="preserve">Príloha č. 2   </w:t>
      </w:r>
    </w:p>
    <w:p w:rsidR="006F6CFD" w:rsidRPr="00060ED3" w:rsidRDefault="006F6CFD" w:rsidP="006F6CFD">
      <w:pPr>
        <w:spacing w:before="120" w:after="0" w:line="240" w:lineRule="auto"/>
        <w:jc w:val="both"/>
        <w:rPr>
          <w:rFonts w:asciiTheme="minorHAnsi" w:hAnsiTheme="minorHAnsi" w:cs="Calibri"/>
          <w:b/>
          <w:color w:val="000000"/>
        </w:rPr>
      </w:pPr>
      <w:r w:rsidRPr="00060ED3">
        <w:rPr>
          <w:rFonts w:asciiTheme="minorHAnsi" w:hAnsiTheme="minorHAnsi" w:cs="Calibri"/>
          <w:b/>
          <w:color w:val="000000"/>
        </w:rPr>
        <w:t>Kontrolný zoznam – oprávnenosť výdavkov</w:t>
      </w:r>
    </w:p>
    <w:p w:rsidR="006F6CFD" w:rsidRPr="00060ED3" w:rsidRDefault="006F6CFD" w:rsidP="006F6CFD">
      <w:pPr>
        <w:spacing w:before="120" w:after="0" w:line="240" w:lineRule="auto"/>
        <w:jc w:val="both"/>
        <w:rPr>
          <w:rFonts w:asciiTheme="minorHAnsi" w:hAnsiTheme="minorHAnsi" w:cs="Calibri"/>
          <w:b/>
          <w:color w:val="000000"/>
        </w:rPr>
      </w:pPr>
    </w:p>
    <w:tbl>
      <w:tblPr>
        <w:tblW w:w="90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0"/>
        <w:gridCol w:w="1639"/>
        <w:gridCol w:w="2591"/>
        <w:gridCol w:w="2937"/>
      </w:tblGrid>
      <w:tr w:rsidR="006F6CFD" w:rsidRPr="00060ED3" w:rsidTr="00CC2CFE">
        <w:trPr>
          <w:trHeight w:val="645"/>
        </w:trPr>
        <w:tc>
          <w:tcPr>
            <w:tcW w:w="9087" w:type="dxa"/>
            <w:gridSpan w:val="4"/>
            <w:shd w:val="clear" w:color="auto" w:fill="17365D" w:themeFill="text2" w:themeFillShade="BF"/>
            <w:vAlign w:val="center"/>
            <w:hideMark/>
          </w:tcPr>
          <w:p w:rsidR="006F6CFD" w:rsidRPr="00060ED3" w:rsidRDefault="006F6CFD" w:rsidP="00CC2CFE">
            <w:pPr>
              <w:jc w:val="center"/>
              <w:rPr>
                <w:rFonts w:asciiTheme="minorHAnsi" w:hAnsiTheme="minorHAnsi" w:cs="Calibri"/>
                <w:b/>
                <w:bCs/>
                <w:color w:val="FFFFFF"/>
              </w:rPr>
            </w:pPr>
            <w:bookmarkStart w:id="0" w:name="KZ_38"/>
            <w:r w:rsidRPr="00060ED3">
              <w:rPr>
                <w:rFonts w:asciiTheme="minorHAnsi" w:hAnsiTheme="minorHAnsi" w:cs="Calibri"/>
                <w:b/>
                <w:bCs/>
                <w:color w:val="FFFFFF"/>
              </w:rPr>
              <w:t>Kontrolný zoznam – oprávnenosť výdavkov</w:t>
            </w:r>
          </w:p>
        </w:tc>
      </w:tr>
      <w:bookmarkEnd w:id="0"/>
      <w:tr w:rsidR="006F6CFD" w:rsidRPr="00060ED3" w:rsidTr="00CC2CFE">
        <w:trPr>
          <w:trHeight w:val="300"/>
        </w:trPr>
        <w:tc>
          <w:tcPr>
            <w:tcW w:w="9087" w:type="dxa"/>
            <w:gridSpan w:val="4"/>
            <w:shd w:val="clear" w:color="auto" w:fill="0070C0"/>
            <w:vAlign w:val="center"/>
            <w:hideMark/>
          </w:tcPr>
          <w:p w:rsidR="006F6CFD" w:rsidRPr="00060ED3" w:rsidRDefault="006F6CFD" w:rsidP="00CC2CFE">
            <w:pPr>
              <w:jc w:val="center"/>
              <w:rPr>
                <w:rFonts w:asciiTheme="minorHAnsi" w:hAnsiTheme="minorHAnsi" w:cs="Calibri"/>
                <w:b/>
                <w:color w:val="000000"/>
              </w:rPr>
            </w:pPr>
            <w:r w:rsidRPr="00060ED3">
              <w:rPr>
                <w:rFonts w:asciiTheme="minorHAnsi" w:hAnsiTheme="minorHAnsi" w:cs="Calibri"/>
                <w:b/>
                <w:color w:val="FFFFFF" w:themeColor="background1"/>
              </w:rPr>
              <w:t>Identifikačné údaje</w:t>
            </w:r>
          </w:p>
        </w:tc>
      </w:tr>
      <w:tr w:rsidR="006F6CFD" w:rsidRPr="00060ED3" w:rsidTr="00CC2CFE">
        <w:trPr>
          <w:trHeight w:val="300"/>
        </w:trPr>
        <w:tc>
          <w:tcPr>
            <w:tcW w:w="3559" w:type="dxa"/>
            <w:gridSpan w:val="2"/>
          </w:tcPr>
          <w:p w:rsidR="006F6CFD" w:rsidRPr="00060ED3" w:rsidRDefault="006F6CFD" w:rsidP="00CC2CFE">
            <w:pPr>
              <w:rPr>
                <w:rFonts w:asciiTheme="minorHAnsi" w:hAnsiTheme="minorHAnsi" w:cs="Arial"/>
                <w:color w:val="000000"/>
              </w:rPr>
            </w:pPr>
            <w:r w:rsidRPr="00060ED3">
              <w:rPr>
                <w:rFonts w:asciiTheme="minorHAnsi" w:hAnsiTheme="minorHAnsi" w:cs="Arial"/>
                <w:color w:val="000000"/>
              </w:rPr>
              <w:t>Názov/Meno a adresa sídla príjemcu a implementačného subjektu</w:t>
            </w:r>
          </w:p>
        </w:tc>
        <w:tc>
          <w:tcPr>
            <w:tcW w:w="5528" w:type="dxa"/>
            <w:gridSpan w:val="2"/>
            <w:vAlign w:val="center"/>
          </w:tcPr>
          <w:p w:rsidR="006F6CFD" w:rsidRPr="00060ED3" w:rsidRDefault="006F6CFD" w:rsidP="00CC2CFE">
            <w:pPr>
              <w:rPr>
                <w:rFonts w:asciiTheme="minorHAnsi" w:hAnsiTheme="minorHAnsi" w:cs="Calibri"/>
                <w:color w:val="000000"/>
              </w:rPr>
            </w:pPr>
          </w:p>
        </w:tc>
      </w:tr>
      <w:tr w:rsidR="006F6CFD" w:rsidRPr="00060ED3" w:rsidTr="00CC2CFE">
        <w:trPr>
          <w:trHeight w:val="300"/>
        </w:trPr>
        <w:tc>
          <w:tcPr>
            <w:tcW w:w="3559" w:type="dxa"/>
            <w:gridSpan w:val="2"/>
          </w:tcPr>
          <w:p w:rsidR="006F6CFD" w:rsidRPr="00060ED3" w:rsidRDefault="006F6CFD" w:rsidP="00CC2CFE">
            <w:pPr>
              <w:rPr>
                <w:rFonts w:asciiTheme="minorHAnsi" w:hAnsiTheme="minorHAnsi" w:cs="Arial"/>
                <w:color w:val="000000"/>
              </w:rPr>
            </w:pPr>
            <w:r w:rsidRPr="00060ED3">
              <w:rPr>
                <w:rFonts w:asciiTheme="minorHAnsi" w:hAnsiTheme="minorHAnsi" w:cs="Arial"/>
                <w:color w:val="000000"/>
              </w:rPr>
              <w:t>Názov projektu</w:t>
            </w:r>
          </w:p>
        </w:tc>
        <w:tc>
          <w:tcPr>
            <w:tcW w:w="5528" w:type="dxa"/>
            <w:gridSpan w:val="2"/>
            <w:vAlign w:val="center"/>
          </w:tcPr>
          <w:p w:rsidR="006F6CFD" w:rsidRPr="00060ED3" w:rsidRDefault="006F6CFD" w:rsidP="00CC2CFE">
            <w:pPr>
              <w:rPr>
                <w:rFonts w:asciiTheme="minorHAnsi" w:hAnsiTheme="minorHAnsi" w:cs="Calibri"/>
                <w:color w:val="000000"/>
              </w:rPr>
            </w:pPr>
          </w:p>
        </w:tc>
      </w:tr>
      <w:tr w:rsidR="006F6CFD" w:rsidRPr="00060ED3" w:rsidTr="00CC2CFE">
        <w:trPr>
          <w:trHeight w:val="300"/>
        </w:trPr>
        <w:tc>
          <w:tcPr>
            <w:tcW w:w="3559" w:type="dxa"/>
            <w:gridSpan w:val="2"/>
          </w:tcPr>
          <w:p w:rsidR="006F6CFD" w:rsidRPr="00060ED3" w:rsidRDefault="006F6CFD" w:rsidP="00CC2CFE">
            <w:pPr>
              <w:rPr>
                <w:rFonts w:asciiTheme="minorHAnsi" w:hAnsiTheme="minorHAnsi" w:cs="Arial"/>
                <w:color w:val="000000"/>
              </w:rPr>
            </w:pPr>
            <w:r w:rsidRPr="00060ED3">
              <w:rPr>
                <w:rFonts w:asciiTheme="minorHAnsi" w:hAnsiTheme="minorHAnsi" w:cs="Arial"/>
                <w:color w:val="000000"/>
              </w:rPr>
              <w:t>Číslo Dohody o grante</w:t>
            </w:r>
          </w:p>
        </w:tc>
        <w:tc>
          <w:tcPr>
            <w:tcW w:w="5528" w:type="dxa"/>
            <w:gridSpan w:val="2"/>
            <w:vAlign w:val="center"/>
          </w:tcPr>
          <w:p w:rsidR="006F6CFD" w:rsidRPr="00060ED3" w:rsidRDefault="006F6CFD" w:rsidP="00CC2CFE">
            <w:pPr>
              <w:rPr>
                <w:rFonts w:asciiTheme="minorHAnsi" w:hAnsiTheme="minorHAnsi" w:cs="Calibri"/>
                <w:color w:val="000000"/>
              </w:rPr>
            </w:pPr>
          </w:p>
        </w:tc>
      </w:tr>
      <w:tr w:rsidR="006F6CFD" w:rsidRPr="00060ED3" w:rsidTr="00CC2CFE">
        <w:trPr>
          <w:trHeight w:val="300"/>
        </w:trPr>
        <w:tc>
          <w:tcPr>
            <w:tcW w:w="3559" w:type="dxa"/>
            <w:gridSpan w:val="2"/>
          </w:tcPr>
          <w:p w:rsidR="006F6CFD" w:rsidRPr="00060ED3" w:rsidRDefault="006F6CFD" w:rsidP="00CC2CFE">
            <w:pPr>
              <w:rPr>
                <w:rFonts w:asciiTheme="minorHAnsi" w:hAnsiTheme="minorHAnsi" w:cs="Arial"/>
                <w:color w:val="000000"/>
              </w:rPr>
            </w:pPr>
            <w:r w:rsidRPr="00060ED3">
              <w:rPr>
                <w:rFonts w:asciiTheme="minorHAnsi" w:hAnsiTheme="minorHAnsi" w:cs="Arial"/>
                <w:color w:val="000000"/>
              </w:rPr>
              <w:t>Počet dodatkov k Dohode o grante</w:t>
            </w:r>
          </w:p>
        </w:tc>
        <w:tc>
          <w:tcPr>
            <w:tcW w:w="5528" w:type="dxa"/>
            <w:gridSpan w:val="2"/>
            <w:vAlign w:val="center"/>
          </w:tcPr>
          <w:p w:rsidR="006F6CFD" w:rsidRPr="00060ED3" w:rsidRDefault="006F6CFD" w:rsidP="00CC2CFE">
            <w:pPr>
              <w:rPr>
                <w:rFonts w:asciiTheme="minorHAnsi" w:hAnsiTheme="minorHAnsi" w:cs="Calibri"/>
                <w:color w:val="000000"/>
              </w:rPr>
            </w:pPr>
          </w:p>
        </w:tc>
      </w:tr>
      <w:tr w:rsidR="006F6CFD" w:rsidRPr="00060ED3" w:rsidTr="00CC2CFE">
        <w:trPr>
          <w:trHeight w:val="220"/>
        </w:trPr>
        <w:tc>
          <w:tcPr>
            <w:tcW w:w="3559" w:type="dxa"/>
            <w:gridSpan w:val="2"/>
          </w:tcPr>
          <w:p w:rsidR="006F6CFD" w:rsidRPr="00060ED3" w:rsidRDefault="006F6CFD" w:rsidP="00CC2CFE">
            <w:pPr>
              <w:rPr>
                <w:rFonts w:asciiTheme="minorHAnsi" w:hAnsiTheme="minorHAnsi" w:cs="Arial"/>
                <w:color w:val="000000"/>
              </w:rPr>
            </w:pPr>
            <w:r w:rsidRPr="00060ED3">
              <w:rPr>
                <w:rFonts w:asciiTheme="minorHAnsi" w:hAnsiTheme="minorHAnsi" w:cs="Arial"/>
                <w:color w:val="000000"/>
              </w:rPr>
              <w:t>Číslo Zmluvy o implementácii projektu financovaného z CEF (relevantné iba v prípade implementačného subjektu)</w:t>
            </w:r>
          </w:p>
        </w:tc>
        <w:tc>
          <w:tcPr>
            <w:tcW w:w="5528" w:type="dxa"/>
            <w:gridSpan w:val="2"/>
            <w:vAlign w:val="center"/>
          </w:tcPr>
          <w:p w:rsidR="006F6CFD" w:rsidRPr="00060ED3" w:rsidRDefault="006F6CFD" w:rsidP="00CC2CFE">
            <w:pPr>
              <w:rPr>
                <w:rFonts w:asciiTheme="minorHAnsi" w:hAnsiTheme="minorHAnsi" w:cs="Calibri"/>
                <w:color w:val="000000"/>
              </w:rPr>
            </w:pPr>
          </w:p>
        </w:tc>
      </w:tr>
      <w:tr w:rsidR="006F6CFD" w:rsidRPr="00060ED3" w:rsidTr="00CC2CFE">
        <w:trPr>
          <w:trHeight w:val="300"/>
        </w:trPr>
        <w:tc>
          <w:tcPr>
            <w:tcW w:w="9087" w:type="dxa"/>
            <w:gridSpan w:val="4"/>
            <w:shd w:val="clear" w:color="auto" w:fill="0070C0"/>
            <w:vAlign w:val="center"/>
            <w:hideMark/>
          </w:tcPr>
          <w:p w:rsidR="006F6CFD" w:rsidRPr="00060ED3" w:rsidRDefault="006F6CFD" w:rsidP="00CC2CFE">
            <w:pPr>
              <w:jc w:val="center"/>
              <w:rPr>
                <w:rFonts w:asciiTheme="minorHAnsi" w:hAnsiTheme="minorHAnsi" w:cs="Calibri"/>
                <w:b/>
                <w:color w:val="000000"/>
              </w:rPr>
            </w:pPr>
            <w:r w:rsidRPr="00060ED3">
              <w:rPr>
                <w:rFonts w:asciiTheme="minorHAnsi" w:hAnsiTheme="minorHAnsi" w:cs="Calibri"/>
                <w:b/>
                <w:color w:val="FFFFFF" w:themeColor="background1"/>
              </w:rPr>
              <w:t>Kontrolné otázky</w:t>
            </w:r>
          </w:p>
        </w:tc>
      </w:tr>
      <w:tr w:rsidR="006F6CFD" w:rsidRPr="00060ED3" w:rsidTr="00CC2CFE">
        <w:trPr>
          <w:trHeight w:val="283"/>
        </w:trPr>
        <w:tc>
          <w:tcPr>
            <w:tcW w:w="3559" w:type="dxa"/>
            <w:gridSpan w:val="2"/>
            <w:shd w:val="clear" w:color="auto" w:fill="00B0F0"/>
            <w:noWrap/>
            <w:vAlign w:val="center"/>
          </w:tcPr>
          <w:p w:rsidR="006F6CFD" w:rsidRPr="00060ED3" w:rsidRDefault="006F6CFD" w:rsidP="00CC2CFE">
            <w:pPr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2591" w:type="dxa"/>
            <w:shd w:val="clear" w:color="auto" w:fill="00B0F0"/>
            <w:vAlign w:val="center"/>
          </w:tcPr>
          <w:p w:rsidR="006F6CFD" w:rsidRPr="00060ED3" w:rsidRDefault="006F6CFD" w:rsidP="00CC2CFE">
            <w:pPr>
              <w:jc w:val="center"/>
              <w:rPr>
                <w:rFonts w:asciiTheme="minorHAnsi" w:hAnsiTheme="minorHAnsi" w:cs="Calibri"/>
                <w:color w:val="FFFFFF" w:themeColor="background1"/>
              </w:rPr>
            </w:pPr>
            <w:r w:rsidRPr="00060ED3">
              <w:rPr>
                <w:rFonts w:asciiTheme="minorHAnsi" w:hAnsiTheme="minorHAnsi" w:cs="Calibri"/>
                <w:b/>
                <w:color w:val="FFFFFF" w:themeColor="background1"/>
              </w:rPr>
              <w:t>ÁNO</w:t>
            </w:r>
            <w:r w:rsidRPr="00060ED3">
              <w:rPr>
                <w:rFonts w:asciiTheme="minorHAnsi" w:hAnsiTheme="minorHAnsi" w:cs="Calibri"/>
                <w:color w:val="FFFFFF" w:themeColor="background1"/>
              </w:rPr>
              <w:t xml:space="preserve"> /</w:t>
            </w:r>
            <w:r w:rsidRPr="00060ED3">
              <w:rPr>
                <w:rFonts w:asciiTheme="minorHAnsi" w:hAnsiTheme="minorHAnsi" w:cs="Calibri"/>
                <w:b/>
                <w:color w:val="FFFFFF" w:themeColor="background1"/>
              </w:rPr>
              <w:t xml:space="preserve"> NIE</w:t>
            </w:r>
            <w:r w:rsidRPr="00060ED3">
              <w:rPr>
                <w:rFonts w:asciiTheme="minorHAnsi" w:hAnsiTheme="minorHAnsi" w:cs="Calibri"/>
                <w:color w:val="FFFFFF" w:themeColor="background1"/>
              </w:rPr>
              <w:t xml:space="preserve"> / </w:t>
            </w:r>
            <w:r w:rsidRPr="00060ED3">
              <w:rPr>
                <w:rFonts w:asciiTheme="minorHAnsi" w:hAnsiTheme="minorHAnsi" w:cs="Calibri"/>
                <w:b/>
                <w:color w:val="FFFFFF" w:themeColor="background1"/>
              </w:rPr>
              <w:t>N/A</w:t>
            </w:r>
          </w:p>
        </w:tc>
        <w:tc>
          <w:tcPr>
            <w:tcW w:w="2937" w:type="dxa"/>
            <w:shd w:val="clear" w:color="auto" w:fill="00B0F0"/>
            <w:vAlign w:val="center"/>
          </w:tcPr>
          <w:p w:rsidR="006F6CFD" w:rsidRPr="00060ED3" w:rsidRDefault="006F6CFD" w:rsidP="00CC2CFE">
            <w:pPr>
              <w:jc w:val="center"/>
              <w:rPr>
                <w:rFonts w:asciiTheme="minorHAnsi" w:hAnsiTheme="minorHAnsi" w:cs="Calibri"/>
                <w:b/>
                <w:color w:val="FFFFFF" w:themeColor="background1"/>
              </w:rPr>
            </w:pPr>
            <w:r w:rsidRPr="00060ED3">
              <w:rPr>
                <w:rFonts w:asciiTheme="minorHAnsi" w:hAnsiTheme="minorHAnsi" w:cs="Calibri"/>
                <w:b/>
                <w:color w:val="FFFFFF" w:themeColor="background1"/>
              </w:rPr>
              <w:t>Poznámka</w:t>
            </w:r>
          </w:p>
        </w:tc>
      </w:tr>
      <w:tr w:rsidR="006F6CFD" w:rsidRPr="00060ED3" w:rsidTr="00CC2CFE">
        <w:trPr>
          <w:trHeight w:val="571"/>
        </w:trPr>
        <w:tc>
          <w:tcPr>
            <w:tcW w:w="3559" w:type="dxa"/>
            <w:gridSpan w:val="2"/>
            <w:noWrap/>
            <w:vAlign w:val="center"/>
          </w:tcPr>
          <w:p w:rsidR="006F6CFD" w:rsidRPr="00060ED3" w:rsidRDefault="006F6CFD" w:rsidP="00CC2CFE">
            <w:pPr>
              <w:rPr>
                <w:rFonts w:asciiTheme="minorHAnsi" w:hAnsiTheme="minorHAnsi" w:cs="Calibri"/>
                <w:color w:val="000000"/>
              </w:rPr>
            </w:pPr>
            <w:r w:rsidRPr="00060ED3">
              <w:rPr>
                <w:rFonts w:asciiTheme="minorHAnsi" w:hAnsiTheme="minorHAnsi" w:cs="Calibri"/>
                <w:color w:val="000000"/>
              </w:rPr>
              <w:t>Bola požadovaná dokumentácia predložená v stanovenom termíne?</w:t>
            </w:r>
          </w:p>
        </w:tc>
        <w:tc>
          <w:tcPr>
            <w:tcW w:w="2591" w:type="dxa"/>
            <w:vAlign w:val="center"/>
          </w:tcPr>
          <w:p w:rsidR="006F6CFD" w:rsidRPr="00060ED3" w:rsidRDefault="006F6CFD" w:rsidP="00CC2CFE">
            <w:pPr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2937" w:type="dxa"/>
            <w:vAlign w:val="center"/>
          </w:tcPr>
          <w:p w:rsidR="006F6CFD" w:rsidRPr="00060ED3" w:rsidRDefault="006F6CFD" w:rsidP="00CC2CFE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</w:tr>
      <w:tr w:rsidR="006F6CFD" w:rsidRPr="00060ED3" w:rsidTr="00CC2CFE">
        <w:trPr>
          <w:trHeight w:val="300"/>
        </w:trPr>
        <w:tc>
          <w:tcPr>
            <w:tcW w:w="3559" w:type="dxa"/>
            <w:gridSpan w:val="2"/>
            <w:noWrap/>
            <w:vAlign w:val="center"/>
          </w:tcPr>
          <w:p w:rsidR="006F6CFD" w:rsidRPr="00060ED3" w:rsidRDefault="006F6CFD" w:rsidP="00CC2CFE">
            <w:pPr>
              <w:rPr>
                <w:rFonts w:asciiTheme="minorHAnsi" w:hAnsiTheme="minorHAnsi" w:cs="Calibri"/>
                <w:color w:val="000000"/>
              </w:rPr>
            </w:pPr>
            <w:r w:rsidRPr="00060ED3">
              <w:rPr>
                <w:rFonts w:asciiTheme="minorHAnsi" w:hAnsiTheme="minorHAnsi" w:cs="Calibri"/>
                <w:color w:val="000000"/>
              </w:rPr>
              <w:t xml:space="preserve">Obsahuje predložená dokumentácia </w:t>
            </w:r>
            <w:r w:rsidRPr="00060ED3">
              <w:rPr>
                <w:rFonts w:asciiTheme="minorHAnsi" w:hAnsiTheme="minorHAnsi" w:cs="Calibri"/>
                <w:color w:val="000000"/>
                <w:lang w:eastAsia="sk-SK"/>
              </w:rPr>
              <w:t>pr</w:t>
            </w:r>
            <w:r w:rsidRPr="00060ED3">
              <w:rPr>
                <w:rFonts w:asciiTheme="minorHAnsi" w:hAnsiTheme="minorHAnsi" w:cs="Calibri"/>
                <w:color w:val="000000"/>
              </w:rPr>
              <w:t xml:space="preserve">ehľad personálnych a cestovných, </w:t>
            </w:r>
            <w:r w:rsidRPr="00060ED3">
              <w:rPr>
                <w:rFonts w:asciiTheme="minorHAnsi" w:hAnsiTheme="minorHAnsi" w:cs="Calibri"/>
                <w:color w:val="000000"/>
                <w:lang w:eastAsia="sk-SK"/>
              </w:rPr>
              <w:t>prehľad dokumentácie predloženej na OKVO, prípadne inú vyžiadanú doku</w:t>
            </w:r>
            <w:r w:rsidRPr="00060ED3">
              <w:rPr>
                <w:rFonts w:asciiTheme="minorHAnsi" w:hAnsiTheme="minorHAnsi" w:cs="Calibri"/>
                <w:color w:val="000000"/>
              </w:rPr>
              <w:t>mentáciu?</w:t>
            </w:r>
          </w:p>
        </w:tc>
        <w:tc>
          <w:tcPr>
            <w:tcW w:w="2591" w:type="dxa"/>
            <w:vAlign w:val="center"/>
          </w:tcPr>
          <w:p w:rsidR="006F6CFD" w:rsidRPr="00060ED3" w:rsidRDefault="006F6CFD" w:rsidP="00CC2CFE">
            <w:pPr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2937" w:type="dxa"/>
            <w:vAlign w:val="center"/>
          </w:tcPr>
          <w:p w:rsidR="006F6CFD" w:rsidRPr="00060ED3" w:rsidRDefault="006F6CFD" w:rsidP="00CC2CFE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</w:tr>
      <w:tr w:rsidR="006F6CFD" w:rsidRPr="00060ED3" w:rsidTr="00CC2CFE">
        <w:trPr>
          <w:trHeight w:val="300"/>
        </w:trPr>
        <w:tc>
          <w:tcPr>
            <w:tcW w:w="3559" w:type="dxa"/>
            <w:gridSpan w:val="2"/>
            <w:noWrap/>
            <w:vAlign w:val="center"/>
          </w:tcPr>
          <w:p w:rsidR="006F6CFD" w:rsidRPr="00060ED3" w:rsidRDefault="006F6CFD" w:rsidP="00CC2CFE">
            <w:pPr>
              <w:rPr>
                <w:rFonts w:asciiTheme="minorHAnsi" w:hAnsiTheme="minorHAnsi" w:cs="Calibri"/>
                <w:color w:val="000000"/>
              </w:rPr>
            </w:pPr>
            <w:r w:rsidRPr="00060ED3">
              <w:rPr>
                <w:rFonts w:asciiTheme="minorHAnsi" w:hAnsiTheme="minorHAnsi" w:cs="Calibri"/>
                <w:color w:val="000000"/>
              </w:rPr>
              <w:t>Sú predložené výdavky v súlade so všeobecnými pravidlami oprávnenosti výdavkov?</w:t>
            </w:r>
          </w:p>
        </w:tc>
        <w:tc>
          <w:tcPr>
            <w:tcW w:w="2591" w:type="dxa"/>
            <w:vAlign w:val="center"/>
          </w:tcPr>
          <w:p w:rsidR="006F6CFD" w:rsidRPr="00060ED3" w:rsidRDefault="006F6CFD" w:rsidP="00CC2CFE">
            <w:pPr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2937" w:type="dxa"/>
            <w:vAlign w:val="center"/>
          </w:tcPr>
          <w:p w:rsidR="006F6CFD" w:rsidRPr="00060ED3" w:rsidRDefault="006F6CFD" w:rsidP="00CC2CFE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</w:tr>
      <w:tr w:rsidR="006F6CFD" w:rsidRPr="00060ED3" w:rsidTr="00CC2CFE">
        <w:trPr>
          <w:trHeight w:val="300"/>
        </w:trPr>
        <w:tc>
          <w:tcPr>
            <w:tcW w:w="3559" w:type="dxa"/>
            <w:gridSpan w:val="2"/>
            <w:noWrap/>
            <w:vAlign w:val="center"/>
          </w:tcPr>
          <w:p w:rsidR="006F6CFD" w:rsidRPr="00060ED3" w:rsidRDefault="006F6CFD" w:rsidP="00CC2CFE">
            <w:pPr>
              <w:rPr>
                <w:rFonts w:asciiTheme="minorHAnsi" w:hAnsiTheme="minorHAnsi" w:cs="Calibri"/>
                <w:color w:val="000000"/>
              </w:rPr>
            </w:pPr>
            <w:r w:rsidRPr="00060ED3">
              <w:rPr>
                <w:rFonts w:asciiTheme="minorHAnsi" w:hAnsiTheme="minorHAnsi" w:cs="Calibri"/>
                <w:color w:val="000000"/>
              </w:rPr>
              <w:t xml:space="preserve">Sú predložené výdavky v súlade s pravidlami dokladovania a </w:t>
            </w:r>
            <w:r w:rsidRPr="00060ED3">
              <w:rPr>
                <w:rFonts w:asciiTheme="minorHAnsi" w:hAnsiTheme="minorHAnsi"/>
              </w:rPr>
              <w:t>preukazovania oprávnených výdavkov nárokovaných pre daný projekt?</w:t>
            </w:r>
          </w:p>
        </w:tc>
        <w:tc>
          <w:tcPr>
            <w:tcW w:w="2591" w:type="dxa"/>
            <w:vAlign w:val="center"/>
          </w:tcPr>
          <w:p w:rsidR="006F6CFD" w:rsidRPr="00060ED3" w:rsidRDefault="006F6CFD" w:rsidP="00CC2CFE">
            <w:pPr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2937" w:type="dxa"/>
            <w:vAlign w:val="center"/>
          </w:tcPr>
          <w:p w:rsidR="006F6CFD" w:rsidRPr="00060ED3" w:rsidRDefault="006F6CFD" w:rsidP="00CC2CFE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</w:tr>
      <w:tr w:rsidR="006F6CFD" w:rsidRPr="00060ED3" w:rsidTr="00CC2CFE">
        <w:trPr>
          <w:trHeight w:val="769"/>
        </w:trPr>
        <w:tc>
          <w:tcPr>
            <w:tcW w:w="3559" w:type="dxa"/>
            <w:gridSpan w:val="2"/>
            <w:noWrap/>
            <w:vAlign w:val="center"/>
          </w:tcPr>
          <w:p w:rsidR="006F6CFD" w:rsidRPr="00060ED3" w:rsidRDefault="006F6CFD" w:rsidP="00CC2CFE">
            <w:pPr>
              <w:rPr>
                <w:rFonts w:asciiTheme="minorHAnsi" w:hAnsiTheme="minorHAnsi" w:cs="Calibri"/>
                <w:color w:val="000000"/>
              </w:rPr>
            </w:pPr>
            <w:r w:rsidRPr="00060ED3">
              <w:rPr>
                <w:rFonts w:asciiTheme="minorHAnsi" w:hAnsiTheme="minorHAnsi" w:cs="Calibri"/>
                <w:color w:val="000000"/>
              </w:rPr>
              <w:t>V prípade uloženia povinnosti prijať opatrenia na nápravu nedostatkov resp. na odstránenie príčin ich vzniku, boli tieto splnené?</w:t>
            </w:r>
          </w:p>
        </w:tc>
        <w:tc>
          <w:tcPr>
            <w:tcW w:w="2591" w:type="dxa"/>
            <w:vAlign w:val="center"/>
          </w:tcPr>
          <w:p w:rsidR="006F6CFD" w:rsidRPr="00060ED3" w:rsidRDefault="006F6CFD" w:rsidP="00CC2CFE">
            <w:pPr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2937" w:type="dxa"/>
            <w:vAlign w:val="center"/>
          </w:tcPr>
          <w:p w:rsidR="006F6CFD" w:rsidRPr="00060ED3" w:rsidRDefault="006F6CFD" w:rsidP="00CC2CFE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</w:tr>
      <w:tr w:rsidR="006F6CFD" w:rsidRPr="00060ED3" w:rsidTr="00CC2CFE">
        <w:trPr>
          <w:trHeight w:val="769"/>
        </w:trPr>
        <w:tc>
          <w:tcPr>
            <w:tcW w:w="3559" w:type="dxa"/>
            <w:gridSpan w:val="2"/>
            <w:noWrap/>
            <w:vAlign w:val="center"/>
          </w:tcPr>
          <w:p w:rsidR="006F6CFD" w:rsidRPr="00060ED3" w:rsidRDefault="006F6CFD" w:rsidP="00CC2CFE">
            <w:pPr>
              <w:rPr>
                <w:rFonts w:asciiTheme="minorHAnsi" w:hAnsiTheme="minorHAnsi" w:cs="Calibri"/>
                <w:color w:val="000000"/>
              </w:rPr>
            </w:pPr>
            <w:r w:rsidRPr="00060ED3">
              <w:rPr>
                <w:rFonts w:asciiTheme="minorHAnsi" w:hAnsiTheme="minorHAnsi" w:cs="Calibri"/>
                <w:color w:val="000000"/>
              </w:rPr>
              <w:lastRenderedPageBreak/>
              <w:t>Vznikla v rámci kontroly predloženej dokumentácie potreba vykonania kontroly na mieste, upovedomenia audítora alebo ministra MDV SR?</w:t>
            </w:r>
          </w:p>
        </w:tc>
        <w:tc>
          <w:tcPr>
            <w:tcW w:w="2591" w:type="dxa"/>
            <w:vAlign w:val="center"/>
          </w:tcPr>
          <w:p w:rsidR="006F6CFD" w:rsidRPr="00060ED3" w:rsidRDefault="006F6CFD" w:rsidP="00CC2CFE">
            <w:pPr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2937" w:type="dxa"/>
            <w:vAlign w:val="center"/>
          </w:tcPr>
          <w:p w:rsidR="006F6CFD" w:rsidRPr="00060ED3" w:rsidRDefault="006F6CFD" w:rsidP="00CC2CFE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</w:tr>
      <w:tr w:rsidR="006F6CFD" w:rsidRPr="00060ED3" w:rsidTr="00CC2CFE">
        <w:trPr>
          <w:trHeight w:val="300"/>
        </w:trPr>
        <w:tc>
          <w:tcPr>
            <w:tcW w:w="9087" w:type="dxa"/>
            <w:gridSpan w:val="4"/>
            <w:vAlign w:val="center"/>
          </w:tcPr>
          <w:p w:rsidR="006F6CFD" w:rsidRPr="00060ED3" w:rsidRDefault="006F6CFD" w:rsidP="00CC2CFE">
            <w:pPr>
              <w:jc w:val="both"/>
              <w:rPr>
                <w:rFonts w:asciiTheme="minorHAnsi" w:hAnsiTheme="minorHAnsi"/>
                <w:b/>
              </w:rPr>
            </w:pPr>
            <w:r w:rsidRPr="00060ED3">
              <w:rPr>
                <w:rFonts w:asciiTheme="minorHAnsi" w:hAnsiTheme="minorHAnsi"/>
                <w:b/>
              </w:rPr>
              <w:t>VYJADRENIE</w:t>
            </w:r>
          </w:p>
          <w:p w:rsidR="006F6CFD" w:rsidRPr="00060ED3" w:rsidRDefault="006F6CFD" w:rsidP="00CC2CFE">
            <w:pPr>
              <w:jc w:val="both"/>
              <w:rPr>
                <w:rFonts w:asciiTheme="minorHAnsi" w:hAnsiTheme="minorHAnsi"/>
              </w:rPr>
            </w:pPr>
          </w:p>
          <w:p w:rsidR="006F6CFD" w:rsidRPr="00060ED3" w:rsidRDefault="006F6CFD" w:rsidP="00CC2CFE">
            <w:pPr>
              <w:rPr>
                <w:rFonts w:asciiTheme="minorHAnsi" w:hAnsiTheme="minorHAnsi"/>
              </w:rPr>
            </w:pPr>
            <w:r w:rsidRPr="00060ED3">
              <w:rPr>
                <w:rFonts w:asciiTheme="minorHAnsi" w:hAnsiTheme="minorHAnsi"/>
              </w:rPr>
              <w:t>Na základe overených skutočností potvrdzujem, že</w:t>
            </w:r>
          </w:p>
          <w:p w:rsidR="006F6CFD" w:rsidRPr="00060ED3" w:rsidRDefault="006F6CFD" w:rsidP="00CC2CFE">
            <w:pPr>
              <w:rPr>
                <w:rFonts w:asciiTheme="minorHAnsi" w:hAnsiTheme="minorHAnsi"/>
              </w:rPr>
            </w:pPr>
          </w:p>
          <w:p w:rsidR="006F6CFD" w:rsidRPr="00060ED3" w:rsidRDefault="006F6CFD" w:rsidP="006F6CFD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/>
              </w:rPr>
            </w:pPr>
            <w:r w:rsidRPr="00060ED3">
              <w:rPr>
                <w:rFonts w:asciiTheme="minorHAnsi" w:hAnsiTheme="minorHAnsi"/>
              </w:rPr>
              <w:t>Predložená dokumentácia spĺňa náležitosti pre posúdenie oprávnenosti výdavkov</w:t>
            </w:r>
          </w:p>
          <w:p w:rsidR="006F6CFD" w:rsidRPr="00060ED3" w:rsidRDefault="006F6CFD" w:rsidP="006F6CFD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/>
              </w:rPr>
            </w:pPr>
            <w:r w:rsidRPr="00060ED3">
              <w:rPr>
                <w:rFonts w:asciiTheme="minorHAnsi" w:hAnsiTheme="minorHAnsi"/>
              </w:rPr>
              <w:t>Predložená dokumentácia nespĺňa náležitosti pre posúdenie oprávnenosti výdavkov</w:t>
            </w:r>
          </w:p>
          <w:p w:rsidR="006F6CFD" w:rsidRPr="00060ED3" w:rsidRDefault="006F6CFD" w:rsidP="00CC2CFE">
            <w:pPr>
              <w:rPr>
                <w:rFonts w:asciiTheme="minorHAnsi" w:hAnsiTheme="minorHAnsi"/>
              </w:rPr>
            </w:pPr>
            <w:r w:rsidRPr="00060ED3">
              <w:rPr>
                <w:rFonts w:asciiTheme="minorHAnsi" w:hAnsiTheme="minorHAnsi"/>
              </w:rPr>
              <w:t xml:space="preserve">  </w:t>
            </w:r>
          </w:p>
          <w:p w:rsidR="006F6CFD" w:rsidRPr="00060ED3" w:rsidRDefault="006F6CFD" w:rsidP="00CC2CFE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6F6CFD" w:rsidRPr="00060ED3" w:rsidTr="00CC2CFE">
        <w:trPr>
          <w:trHeight w:val="330"/>
        </w:trPr>
        <w:tc>
          <w:tcPr>
            <w:tcW w:w="1920" w:type="dxa"/>
            <w:vAlign w:val="center"/>
            <w:hideMark/>
          </w:tcPr>
          <w:p w:rsidR="006F6CFD" w:rsidRPr="00060ED3" w:rsidRDefault="006F6CFD" w:rsidP="00CC2CFE">
            <w:pPr>
              <w:rPr>
                <w:rFonts w:asciiTheme="minorHAnsi" w:hAnsiTheme="minorHAnsi" w:cstheme="minorHAnsi"/>
                <w:b/>
                <w:bCs/>
              </w:rPr>
            </w:pPr>
            <w:r w:rsidRPr="00060ED3">
              <w:rPr>
                <w:rFonts w:asciiTheme="minorHAnsi" w:hAnsiTheme="minorHAnsi" w:cstheme="minorHAnsi"/>
                <w:b/>
                <w:bCs/>
              </w:rPr>
              <w:t>Kontrolu vykonal:</w:t>
            </w:r>
            <w:r w:rsidRPr="00060ED3">
              <w:rPr>
                <w:rStyle w:val="Odkaznapoznmkupodiarou"/>
                <w:rFonts w:asciiTheme="minorHAnsi" w:hAnsiTheme="minorHAnsi" w:cstheme="minorHAnsi"/>
                <w:b/>
                <w:bCs/>
              </w:rPr>
              <w:footnoteReference w:id="1"/>
            </w:r>
          </w:p>
        </w:tc>
        <w:tc>
          <w:tcPr>
            <w:tcW w:w="7167" w:type="dxa"/>
            <w:gridSpan w:val="3"/>
            <w:vAlign w:val="center"/>
            <w:hideMark/>
          </w:tcPr>
          <w:p w:rsidR="006F6CFD" w:rsidRPr="00060ED3" w:rsidRDefault="006F6CFD" w:rsidP="00CC2CFE">
            <w:pPr>
              <w:rPr>
                <w:rFonts w:asciiTheme="minorHAnsi" w:hAnsiTheme="minorHAnsi" w:cstheme="minorHAnsi"/>
                <w:color w:val="000000"/>
              </w:rPr>
            </w:pPr>
            <w:r w:rsidRPr="00060ED3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6F6CFD" w:rsidRPr="00060ED3" w:rsidTr="00CC2CFE">
        <w:trPr>
          <w:trHeight w:val="330"/>
        </w:trPr>
        <w:tc>
          <w:tcPr>
            <w:tcW w:w="1920" w:type="dxa"/>
            <w:vAlign w:val="center"/>
            <w:hideMark/>
          </w:tcPr>
          <w:p w:rsidR="006F6CFD" w:rsidRPr="00060ED3" w:rsidRDefault="006F6CFD" w:rsidP="00CC2CFE">
            <w:pPr>
              <w:rPr>
                <w:rFonts w:asciiTheme="minorHAnsi" w:hAnsiTheme="minorHAnsi" w:cstheme="minorHAnsi"/>
                <w:b/>
                <w:bCs/>
              </w:rPr>
            </w:pPr>
            <w:r w:rsidRPr="00060ED3">
              <w:rPr>
                <w:rFonts w:asciiTheme="minorHAnsi" w:hAnsiTheme="minorHAnsi" w:cstheme="minorHAnsi"/>
                <w:b/>
                <w:bCs/>
              </w:rPr>
              <w:t>Dátum:</w:t>
            </w:r>
          </w:p>
        </w:tc>
        <w:tc>
          <w:tcPr>
            <w:tcW w:w="7167" w:type="dxa"/>
            <w:gridSpan w:val="3"/>
            <w:vAlign w:val="center"/>
            <w:hideMark/>
          </w:tcPr>
          <w:p w:rsidR="006F6CFD" w:rsidRPr="00060ED3" w:rsidRDefault="006F6CFD" w:rsidP="00CC2CFE">
            <w:pPr>
              <w:rPr>
                <w:rFonts w:asciiTheme="minorHAnsi" w:hAnsiTheme="minorHAnsi" w:cstheme="minorHAnsi"/>
                <w:color w:val="000000"/>
              </w:rPr>
            </w:pPr>
            <w:r w:rsidRPr="00060ED3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6F6CFD" w:rsidRPr="00060ED3" w:rsidTr="00CC2CFE">
        <w:trPr>
          <w:trHeight w:val="330"/>
        </w:trPr>
        <w:tc>
          <w:tcPr>
            <w:tcW w:w="1920" w:type="dxa"/>
            <w:shd w:val="clear" w:color="000000" w:fill="FFFFFF"/>
            <w:vAlign w:val="center"/>
            <w:hideMark/>
          </w:tcPr>
          <w:p w:rsidR="006F6CFD" w:rsidRPr="00060ED3" w:rsidRDefault="006F6CFD" w:rsidP="00CC2CFE">
            <w:pPr>
              <w:rPr>
                <w:rFonts w:asciiTheme="minorHAnsi" w:hAnsiTheme="minorHAnsi" w:cstheme="minorHAnsi"/>
                <w:b/>
                <w:bCs/>
              </w:rPr>
            </w:pPr>
            <w:r w:rsidRPr="00060ED3">
              <w:rPr>
                <w:rFonts w:asciiTheme="minorHAnsi" w:hAnsiTheme="minorHAnsi" w:cstheme="minorHAnsi"/>
                <w:b/>
                <w:bCs/>
              </w:rPr>
              <w:t>Podpis:</w:t>
            </w:r>
          </w:p>
        </w:tc>
        <w:tc>
          <w:tcPr>
            <w:tcW w:w="7167" w:type="dxa"/>
            <w:gridSpan w:val="3"/>
            <w:vAlign w:val="center"/>
            <w:hideMark/>
          </w:tcPr>
          <w:p w:rsidR="006F6CFD" w:rsidRPr="00060ED3" w:rsidRDefault="006F6CFD" w:rsidP="00CC2CFE">
            <w:pPr>
              <w:rPr>
                <w:rFonts w:asciiTheme="minorHAnsi" w:hAnsiTheme="minorHAnsi" w:cstheme="minorHAnsi"/>
                <w:color w:val="000000"/>
              </w:rPr>
            </w:pPr>
            <w:r w:rsidRPr="00060ED3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6F6CFD" w:rsidRPr="00060ED3" w:rsidTr="00CC2CFE">
        <w:trPr>
          <w:trHeight w:val="330"/>
        </w:trPr>
        <w:tc>
          <w:tcPr>
            <w:tcW w:w="9087" w:type="dxa"/>
            <w:gridSpan w:val="4"/>
            <w:noWrap/>
            <w:hideMark/>
          </w:tcPr>
          <w:p w:rsidR="006F6CFD" w:rsidRPr="00060ED3" w:rsidRDefault="006F6CFD" w:rsidP="00CC2CFE">
            <w:pPr>
              <w:rPr>
                <w:rFonts w:asciiTheme="minorHAnsi" w:hAnsiTheme="minorHAnsi" w:cstheme="minorHAnsi"/>
                <w:color w:val="000000"/>
              </w:rPr>
            </w:pPr>
            <w:r w:rsidRPr="00060ED3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6F6CFD" w:rsidRPr="00060ED3" w:rsidTr="00CC2CFE">
        <w:trPr>
          <w:trHeight w:val="330"/>
        </w:trPr>
        <w:tc>
          <w:tcPr>
            <w:tcW w:w="1920" w:type="dxa"/>
            <w:vAlign w:val="center"/>
            <w:hideMark/>
          </w:tcPr>
          <w:p w:rsidR="006F6CFD" w:rsidRPr="00060ED3" w:rsidRDefault="006F6CFD" w:rsidP="00CC2CFE">
            <w:pPr>
              <w:rPr>
                <w:rFonts w:asciiTheme="minorHAnsi" w:hAnsiTheme="minorHAnsi" w:cstheme="minorHAnsi"/>
                <w:b/>
                <w:bCs/>
              </w:rPr>
            </w:pPr>
            <w:r w:rsidRPr="00060ED3">
              <w:rPr>
                <w:rFonts w:asciiTheme="minorHAnsi" w:hAnsiTheme="minorHAnsi" w:cstheme="minorHAnsi"/>
                <w:b/>
                <w:bCs/>
              </w:rPr>
              <w:t>Kontrolu vykonal:</w:t>
            </w:r>
            <w:r w:rsidRPr="00060ED3">
              <w:rPr>
                <w:rStyle w:val="Odkaznapoznmkupodiarou"/>
                <w:rFonts w:asciiTheme="minorHAnsi" w:hAnsiTheme="minorHAnsi" w:cstheme="minorHAnsi"/>
                <w:b/>
                <w:bCs/>
              </w:rPr>
              <w:footnoteReference w:id="2"/>
            </w:r>
          </w:p>
        </w:tc>
        <w:tc>
          <w:tcPr>
            <w:tcW w:w="7167" w:type="dxa"/>
            <w:gridSpan w:val="3"/>
            <w:vAlign w:val="center"/>
            <w:hideMark/>
          </w:tcPr>
          <w:p w:rsidR="006F6CFD" w:rsidRPr="00060ED3" w:rsidRDefault="006F6CFD" w:rsidP="00CC2CFE">
            <w:pPr>
              <w:rPr>
                <w:rFonts w:asciiTheme="minorHAnsi" w:hAnsiTheme="minorHAnsi" w:cstheme="minorHAnsi"/>
                <w:color w:val="000000"/>
              </w:rPr>
            </w:pPr>
            <w:r w:rsidRPr="00060ED3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6F6CFD" w:rsidRPr="00060ED3" w:rsidTr="00CC2CFE">
        <w:trPr>
          <w:trHeight w:val="330"/>
        </w:trPr>
        <w:tc>
          <w:tcPr>
            <w:tcW w:w="1920" w:type="dxa"/>
            <w:shd w:val="clear" w:color="000000" w:fill="FFFFFF"/>
            <w:vAlign w:val="center"/>
            <w:hideMark/>
          </w:tcPr>
          <w:p w:rsidR="006F6CFD" w:rsidRPr="00060ED3" w:rsidRDefault="006F6CFD" w:rsidP="00CC2CFE">
            <w:pPr>
              <w:rPr>
                <w:rFonts w:asciiTheme="minorHAnsi" w:hAnsiTheme="minorHAnsi" w:cstheme="minorHAnsi"/>
                <w:b/>
                <w:bCs/>
              </w:rPr>
            </w:pPr>
            <w:r w:rsidRPr="00060ED3">
              <w:rPr>
                <w:rFonts w:asciiTheme="minorHAnsi" w:hAnsiTheme="minorHAnsi" w:cstheme="minorHAnsi"/>
                <w:b/>
                <w:bCs/>
              </w:rPr>
              <w:t xml:space="preserve">Dátum: </w:t>
            </w:r>
          </w:p>
        </w:tc>
        <w:tc>
          <w:tcPr>
            <w:tcW w:w="7167" w:type="dxa"/>
            <w:gridSpan w:val="3"/>
            <w:vAlign w:val="center"/>
            <w:hideMark/>
          </w:tcPr>
          <w:p w:rsidR="006F6CFD" w:rsidRPr="00060ED3" w:rsidRDefault="006F6CFD" w:rsidP="00CC2CFE">
            <w:pPr>
              <w:rPr>
                <w:rFonts w:asciiTheme="minorHAnsi" w:hAnsiTheme="minorHAnsi" w:cstheme="minorHAnsi"/>
                <w:color w:val="000000"/>
              </w:rPr>
            </w:pPr>
            <w:r w:rsidRPr="00060ED3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6F6CFD" w:rsidRPr="00060ED3" w:rsidTr="00CC2CFE">
        <w:trPr>
          <w:trHeight w:val="330"/>
        </w:trPr>
        <w:tc>
          <w:tcPr>
            <w:tcW w:w="1920" w:type="dxa"/>
            <w:shd w:val="clear" w:color="000000" w:fill="FFFFFF"/>
            <w:vAlign w:val="center"/>
            <w:hideMark/>
          </w:tcPr>
          <w:p w:rsidR="006F6CFD" w:rsidRPr="00060ED3" w:rsidRDefault="006F6CFD" w:rsidP="00CC2CFE">
            <w:pPr>
              <w:rPr>
                <w:rFonts w:asciiTheme="minorHAnsi" w:hAnsiTheme="minorHAnsi" w:cstheme="minorHAnsi"/>
                <w:b/>
                <w:bCs/>
              </w:rPr>
            </w:pPr>
            <w:r w:rsidRPr="00060ED3">
              <w:rPr>
                <w:rFonts w:asciiTheme="minorHAnsi" w:hAnsiTheme="minorHAnsi" w:cstheme="minorHAnsi"/>
                <w:b/>
                <w:bCs/>
              </w:rPr>
              <w:t>Podpis:</w:t>
            </w:r>
          </w:p>
        </w:tc>
        <w:tc>
          <w:tcPr>
            <w:tcW w:w="7167" w:type="dxa"/>
            <w:gridSpan w:val="3"/>
            <w:vAlign w:val="center"/>
            <w:hideMark/>
          </w:tcPr>
          <w:p w:rsidR="006F6CFD" w:rsidRPr="00060ED3" w:rsidRDefault="006F6CFD" w:rsidP="00CC2CFE">
            <w:pPr>
              <w:rPr>
                <w:rFonts w:asciiTheme="minorHAnsi" w:hAnsiTheme="minorHAnsi" w:cstheme="minorHAnsi"/>
                <w:color w:val="000000"/>
              </w:rPr>
            </w:pPr>
            <w:r w:rsidRPr="00060ED3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</w:tbl>
    <w:p w:rsidR="006F6CFD" w:rsidRPr="00060ED3" w:rsidRDefault="006F6CFD" w:rsidP="006F6CFD">
      <w:pPr>
        <w:rPr>
          <w:rFonts w:asciiTheme="minorHAnsi" w:hAnsiTheme="minorHAnsi" w:cs="Calibri"/>
        </w:rPr>
      </w:pPr>
    </w:p>
    <w:p w:rsidR="006F6CFD" w:rsidRDefault="006F6CFD" w:rsidP="006F6CFD">
      <w:pPr>
        <w:tabs>
          <w:tab w:val="left" w:pos="1653"/>
        </w:tabs>
        <w:rPr>
          <w:rFonts w:asciiTheme="minorHAnsi" w:hAnsiTheme="minorHAnsi"/>
        </w:rPr>
      </w:pPr>
    </w:p>
    <w:p w:rsidR="006F6CFD" w:rsidRDefault="006F6CFD" w:rsidP="006F6CFD">
      <w:pPr>
        <w:spacing w:after="160" w:line="259" w:lineRule="auto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:rsidR="00B17DA4" w:rsidRDefault="00B17DA4"/>
    <w:sectPr w:rsidR="00B17DA4" w:rsidSect="00BA08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AE9" w:rsidRDefault="00B55AE9" w:rsidP="006F6CFD">
      <w:pPr>
        <w:spacing w:after="0" w:line="240" w:lineRule="auto"/>
      </w:pPr>
      <w:r>
        <w:separator/>
      </w:r>
    </w:p>
  </w:endnote>
  <w:endnote w:type="continuationSeparator" w:id="0">
    <w:p w:rsidR="00B55AE9" w:rsidRDefault="00B55AE9" w:rsidP="006F6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871" w:rsidRDefault="00BA087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CFD" w:rsidRDefault="006F6CFD">
    <w:pPr>
      <w:pStyle w:val="Pta"/>
    </w:pPr>
  </w:p>
  <w:p w:rsidR="00D774F4" w:rsidRDefault="00D774F4">
    <w:pPr>
      <w:pStyle w:val="Pta"/>
    </w:pPr>
  </w:p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D774F4" w:rsidRPr="00CE29B4" w:rsidTr="00CC2CFE">
      <w:trPr>
        <w:trHeight w:hRule="exact" w:val="284"/>
      </w:trPr>
      <w:tc>
        <w:tcPr>
          <w:tcW w:w="3794" w:type="dxa"/>
          <w:shd w:val="clear" w:color="auto" w:fill="auto"/>
        </w:tcPr>
        <w:p w:rsidR="00D774F4" w:rsidRPr="00DE0C72" w:rsidRDefault="00D774F4" w:rsidP="00CC2CFE">
          <w:pPr>
            <w:pStyle w:val="Hlavika"/>
            <w:ind w:left="142" w:hanging="142"/>
            <w:rPr>
              <w:rFonts w:cs="Calibri"/>
            </w:rPr>
          </w:pPr>
          <w:r w:rsidRPr="00DE0C72">
            <w:rPr>
              <w:rFonts w:cs="Calibri"/>
              <w:sz w:val="20"/>
            </w:rPr>
            <w:t xml:space="preserve">Príručka k oprávnenosti výdavkov </w:t>
          </w:r>
          <w:r>
            <w:rPr>
              <w:rFonts w:cs="Calibri"/>
              <w:sz w:val="20"/>
            </w:rPr>
            <w:t>CEF</w:t>
          </w:r>
        </w:p>
        <w:p w:rsidR="00D774F4" w:rsidRPr="00DE0C72" w:rsidRDefault="00D774F4" w:rsidP="00CC2CFE">
          <w:pPr>
            <w:pStyle w:val="Hlavika"/>
            <w:ind w:left="142" w:hanging="142"/>
            <w:rPr>
              <w:rFonts w:cs="Calibri"/>
            </w:rPr>
          </w:pPr>
        </w:p>
      </w:tc>
      <w:tc>
        <w:tcPr>
          <w:tcW w:w="2126" w:type="dxa"/>
          <w:shd w:val="clear" w:color="auto" w:fill="auto"/>
        </w:tcPr>
        <w:p w:rsidR="00D774F4" w:rsidRPr="00DE0C72" w:rsidRDefault="00D774F4" w:rsidP="00CC2CFE">
          <w:pPr>
            <w:pStyle w:val="Hlavika"/>
            <w:ind w:left="142" w:hanging="142"/>
            <w:jc w:val="center"/>
            <w:rPr>
              <w:rFonts w:cs="Calibri"/>
              <w:sz w:val="20"/>
            </w:rPr>
          </w:pPr>
          <w:r w:rsidRPr="00DE0C72">
            <w:rPr>
              <w:rFonts w:cs="Calibri"/>
              <w:sz w:val="20"/>
            </w:rPr>
            <w:t xml:space="preserve">Verzia </w:t>
          </w:r>
          <w:r>
            <w:rPr>
              <w:rFonts w:cs="Calibri"/>
              <w:sz w:val="20"/>
            </w:rPr>
            <w:t>1.0</w:t>
          </w:r>
        </w:p>
      </w:tc>
      <w:tc>
        <w:tcPr>
          <w:tcW w:w="3402" w:type="dxa"/>
          <w:shd w:val="clear" w:color="auto" w:fill="auto"/>
        </w:tcPr>
        <w:p w:rsidR="00D774F4" w:rsidRPr="00DE0C72" w:rsidRDefault="00D774F4" w:rsidP="00CC2CFE">
          <w:pPr>
            <w:pStyle w:val="Hlavika"/>
            <w:ind w:left="142" w:hanging="142"/>
            <w:jc w:val="right"/>
            <w:rPr>
              <w:rFonts w:cs="Calibri"/>
              <w:sz w:val="20"/>
            </w:rPr>
          </w:pPr>
          <w:r w:rsidRPr="00DE0C72">
            <w:rPr>
              <w:rFonts w:cs="Calibri"/>
              <w:sz w:val="20"/>
            </w:rPr>
            <w:t xml:space="preserve">Platnosť: </w:t>
          </w:r>
        </w:p>
      </w:tc>
    </w:tr>
  </w:tbl>
  <w:p w:rsidR="00D774F4" w:rsidRDefault="00D774F4" w:rsidP="00D774F4">
    <w:pPr>
      <w:pStyle w:val="Hlavika"/>
    </w:pPr>
    <w:r>
      <w:t xml:space="preserve"> </w:t>
    </w:r>
  </w:p>
  <w:p w:rsidR="00D774F4" w:rsidRDefault="00D774F4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871" w:rsidRDefault="00BA087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AE9" w:rsidRDefault="00B55AE9" w:rsidP="006F6CFD">
      <w:pPr>
        <w:spacing w:after="0" w:line="240" w:lineRule="auto"/>
      </w:pPr>
      <w:r>
        <w:separator/>
      </w:r>
    </w:p>
  </w:footnote>
  <w:footnote w:type="continuationSeparator" w:id="0">
    <w:p w:rsidR="00B55AE9" w:rsidRDefault="00B55AE9" w:rsidP="006F6CFD">
      <w:pPr>
        <w:spacing w:after="0" w:line="240" w:lineRule="auto"/>
      </w:pPr>
      <w:r>
        <w:continuationSeparator/>
      </w:r>
    </w:p>
  </w:footnote>
  <w:footnote w:id="1">
    <w:p w:rsidR="006F6CFD" w:rsidRPr="001E1A44" w:rsidRDefault="006F6CFD" w:rsidP="006F6CFD">
      <w:pPr>
        <w:pStyle w:val="Textpoznmkypodiarou"/>
        <w:rPr>
          <w:rFonts w:asciiTheme="minorHAnsi" w:hAnsiTheme="minorHAnsi"/>
          <w:szCs w:val="16"/>
          <w:lang w:val="sk-SK"/>
        </w:rPr>
      </w:pPr>
      <w:r w:rsidRPr="001E1A44">
        <w:rPr>
          <w:rStyle w:val="Odkaznapoznmkupodiarou"/>
          <w:rFonts w:asciiTheme="minorHAnsi" w:eastAsia="Calibri" w:hAnsiTheme="minorHAnsi"/>
          <w:szCs w:val="16"/>
          <w:lang w:val="sk-SK"/>
        </w:rPr>
        <w:footnoteRef/>
      </w:r>
      <w:r>
        <w:rPr>
          <w:rFonts w:asciiTheme="minorHAnsi" w:hAnsiTheme="minorHAnsi"/>
          <w:szCs w:val="16"/>
          <w:lang w:val="sk-SK"/>
        </w:rPr>
        <w:t xml:space="preserve"> </w:t>
      </w:r>
      <w:r w:rsidRPr="001E1A44">
        <w:rPr>
          <w:rFonts w:asciiTheme="minorHAnsi" w:hAnsiTheme="minorHAnsi"/>
          <w:szCs w:val="16"/>
          <w:lang w:val="sk-SK"/>
        </w:rPr>
        <w:t xml:space="preserve"> MDV SR uvedie meno, priezvisko a pozíciu všetkých zamestnancov, ktorí danú kontrolu vykonali okrem štatutárneho orgánu alebo ním určeného vedúceho zamestnanca. Každý zamestnanec sa uvedie osobitne.</w:t>
      </w:r>
    </w:p>
  </w:footnote>
  <w:footnote w:id="2">
    <w:p w:rsidR="006F6CFD" w:rsidRDefault="006F6CFD" w:rsidP="006F6CFD">
      <w:pPr>
        <w:pStyle w:val="Textpoznmkypodiarou"/>
      </w:pPr>
      <w:r w:rsidRPr="001E1A44">
        <w:rPr>
          <w:rStyle w:val="Odkaznapoznmkupodiarou"/>
          <w:rFonts w:asciiTheme="minorHAnsi" w:eastAsia="Calibri" w:hAnsiTheme="minorHAnsi"/>
          <w:szCs w:val="16"/>
          <w:lang w:val="sk-SK"/>
        </w:rPr>
        <w:footnoteRef/>
      </w:r>
      <w:r w:rsidRPr="001E1A44">
        <w:rPr>
          <w:rFonts w:asciiTheme="minorHAnsi" w:hAnsiTheme="minorHAnsi"/>
          <w:szCs w:val="16"/>
          <w:lang w:val="sk-SK"/>
        </w:rPr>
        <w:t xml:space="preserve"> </w:t>
      </w:r>
      <w:r w:rsidRPr="001E1A44">
        <w:rPr>
          <w:rFonts w:asciiTheme="minorHAnsi" w:hAnsiTheme="minorHAnsi"/>
          <w:szCs w:val="16"/>
          <w:lang w:val="sk-SK"/>
        </w:rPr>
        <w:t>MDV SR uvedie meno, priezvisko a pozíciu štatutárneho orgánu alebo ním určeného vedúceho zamestnanca.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871" w:rsidRDefault="00BA087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CFD" w:rsidRDefault="006F6CFD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871" w:rsidRDefault="00BA0871">
    <w:pPr>
      <w:pStyle w:val="Hlavika"/>
    </w:pPr>
    <w:r>
      <w:rPr>
        <w:noProof/>
        <w:lang w:eastAsia="sk-SK"/>
      </w:rPr>
      <w:drawing>
        <wp:inline distT="0" distB="0" distL="0" distR="0" wp14:anchorId="2A980520" wp14:editId="250956B2">
          <wp:extent cx="5760720" cy="575945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lavička mdv + CEF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5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1" w:name="_GoBack"/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E42CC9"/>
    <w:multiLevelType w:val="hybridMultilevel"/>
    <w:tmpl w:val="6ABAF5F2"/>
    <w:lvl w:ilvl="0" w:tplc="06EC055A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CFD"/>
    <w:rsid w:val="002663C1"/>
    <w:rsid w:val="004B0814"/>
    <w:rsid w:val="00671EFA"/>
    <w:rsid w:val="006F4463"/>
    <w:rsid w:val="006F6CFD"/>
    <w:rsid w:val="007B724C"/>
    <w:rsid w:val="007F009E"/>
    <w:rsid w:val="00B17DA4"/>
    <w:rsid w:val="00B55AE9"/>
    <w:rsid w:val="00BA0871"/>
    <w:rsid w:val="00BE204B"/>
    <w:rsid w:val="00D774F4"/>
    <w:rsid w:val="00F9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F6CFD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link w:val="Char2"/>
    <w:uiPriority w:val="99"/>
    <w:rsid w:val="006F6CFD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Text poznámky pod eiarou 007,Text pozn. pod čarou, Char4,Schriftart: 9 pt,Schriftart: 10 pt,Schriftart: 8 pt,Schriftart: 8 pt Char Char Char,Char4,o"/>
    <w:basedOn w:val="Normlny"/>
    <w:link w:val="TextpoznmkypodiarouChar"/>
    <w:uiPriority w:val="99"/>
    <w:rsid w:val="006F6CFD"/>
    <w:pPr>
      <w:spacing w:after="0" w:line="240" w:lineRule="auto"/>
    </w:pPr>
    <w:rPr>
      <w:rFonts w:ascii="Arial" w:eastAsia="Times New Roman" w:hAnsi="Arial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Text poznámky pod eiarou 007 Char,Text pozn. pod čarou Char, Char4 Char,Schriftart: 9 pt Char,Schriftart: 10 pt Char,Char4 Char"/>
    <w:basedOn w:val="Predvolenpsmoodseku"/>
    <w:link w:val="Textpoznmkypodiarou"/>
    <w:uiPriority w:val="99"/>
    <w:rsid w:val="006F6CFD"/>
    <w:rPr>
      <w:rFonts w:ascii="Arial" w:eastAsia="Times New Roman" w:hAnsi="Arial" w:cs="Times New Roman"/>
      <w:sz w:val="16"/>
      <w:szCs w:val="20"/>
      <w:lang w:val="en-US"/>
    </w:rPr>
  </w:style>
  <w:style w:type="paragraph" w:customStyle="1" w:styleId="Char2">
    <w:name w:val="Char2"/>
    <w:basedOn w:val="Normlny"/>
    <w:link w:val="Odkaznapoznmkupodiarou"/>
    <w:uiPriority w:val="99"/>
    <w:rsid w:val="006F6CFD"/>
    <w:pPr>
      <w:spacing w:after="160" w:line="240" w:lineRule="exact"/>
    </w:pPr>
    <w:rPr>
      <w:rFonts w:ascii="Arial" w:eastAsiaTheme="minorHAnsi" w:hAnsi="Arial" w:cstheme="minorBidi"/>
      <w:sz w:val="16"/>
      <w:vertAlign w:val="superscript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CFD"/>
    <w:pPr>
      <w:ind w:left="720"/>
      <w:contextualSpacing/>
    </w:pPr>
    <w:rPr>
      <w:lang w:val="x-none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rsid w:val="006F6CFD"/>
    <w:rPr>
      <w:rFonts w:ascii="Calibri" w:eastAsia="Calibri" w:hAnsi="Calibri" w:cs="Times New Roman"/>
      <w:lang w:val="x-none"/>
    </w:rPr>
  </w:style>
  <w:style w:type="paragraph" w:styleId="Hlavika">
    <w:name w:val="header"/>
    <w:basedOn w:val="Normlny"/>
    <w:link w:val="HlavikaChar"/>
    <w:uiPriority w:val="99"/>
    <w:unhideWhenUsed/>
    <w:rsid w:val="006F6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F6CFD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6F6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F6CFD"/>
    <w:rPr>
      <w:rFonts w:ascii="Calibri" w:eastAsia="Calibri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F6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6CF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F6CFD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link w:val="Char2"/>
    <w:uiPriority w:val="99"/>
    <w:rsid w:val="006F6CFD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Text poznámky pod eiarou 007,Text pozn. pod čarou, Char4,Schriftart: 9 pt,Schriftart: 10 pt,Schriftart: 8 pt,Schriftart: 8 pt Char Char Char,Char4,o"/>
    <w:basedOn w:val="Normlny"/>
    <w:link w:val="TextpoznmkypodiarouChar"/>
    <w:uiPriority w:val="99"/>
    <w:rsid w:val="006F6CFD"/>
    <w:pPr>
      <w:spacing w:after="0" w:line="240" w:lineRule="auto"/>
    </w:pPr>
    <w:rPr>
      <w:rFonts w:ascii="Arial" w:eastAsia="Times New Roman" w:hAnsi="Arial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Text poznámky pod eiarou 007 Char,Text pozn. pod čarou Char, Char4 Char,Schriftart: 9 pt Char,Schriftart: 10 pt Char,Char4 Char"/>
    <w:basedOn w:val="Predvolenpsmoodseku"/>
    <w:link w:val="Textpoznmkypodiarou"/>
    <w:uiPriority w:val="99"/>
    <w:rsid w:val="006F6CFD"/>
    <w:rPr>
      <w:rFonts w:ascii="Arial" w:eastAsia="Times New Roman" w:hAnsi="Arial" w:cs="Times New Roman"/>
      <w:sz w:val="16"/>
      <w:szCs w:val="20"/>
      <w:lang w:val="en-US"/>
    </w:rPr>
  </w:style>
  <w:style w:type="paragraph" w:customStyle="1" w:styleId="Char2">
    <w:name w:val="Char2"/>
    <w:basedOn w:val="Normlny"/>
    <w:link w:val="Odkaznapoznmkupodiarou"/>
    <w:uiPriority w:val="99"/>
    <w:rsid w:val="006F6CFD"/>
    <w:pPr>
      <w:spacing w:after="160" w:line="240" w:lineRule="exact"/>
    </w:pPr>
    <w:rPr>
      <w:rFonts w:ascii="Arial" w:eastAsiaTheme="minorHAnsi" w:hAnsi="Arial" w:cstheme="minorBidi"/>
      <w:sz w:val="16"/>
      <w:vertAlign w:val="superscript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CFD"/>
    <w:pPr>
      <w:ind w:left="720"/>
      <w:contextualSpacing/>
    </w:pPr>
    <w:rPr>
      <w:lang w:val="x-none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rsid w:val="006F6CFD"/>
    <w:rPr>
      <w:rFonts w:ascii="Calibri" w:eastAsia="Calibri" w:hAnsi="Calibri" w:cs="Times New Roman"/>
      <w:lang w:val="x-none"/>
    </w:rPr>
  </w:style>
  <w:style w:type="paragraph" w:styleId="Hlavika">
    <w:name w:val="header"/>
    <w:basedOn w:val="Normlny"/>
    <w:link w:val="HlavikaChar"/>
    <w:uiPriority w:val="99"/>
    <w:unhideWhenUsed/>
    <w:rsid w:val="006F6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F6CFD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6F6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F6CFD"/>
    <w:rPr>
      <w:rFonts w:ascii="Calibri" w:eastAsia="Calibri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F6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6CF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Hrabovčinová, Ivana</dc:creator>
  <cp:lastModifiedBy>Hrabovčinová, Ivana</cp:lastModifiedBy>
  <cp:revision>3</cp:revision>
  <dcterms:created xsi:type="dcterms:W3CDTF">2018-01-23T12:09:00Z</dcterms:created>
  <dcterms:modified xsi:type="dcterms:W3CDTF">2018-01-23T12:13:00Z</dcterms:modified>
</cp:coreProperties>
</file>